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55A3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55A30">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DB327A">
        <w:rPr>
          <w:rFonts w:ascii="Times New Roman" w:hAnsi="Times New Roman" w:cs="Times New Roman"/>
          <w:b/>
          <w:sz w:val="28"/>
          <w:szCs w:val="28"/>
        </w:rPr>
        <w:t>februarie</w:t>
      </w:r>
      <w:r w:rsidR="00C77728">
        <w:rPr>
          <w:rFonts w:ascii="Times New Roman" w:hAnsi="Times New Roman" w:cs="Times New Roman"/>
          <w:b/>
          <w:sz w:val="28"/>
          <w:szCs w:val="28"/>
        </w:rPr>
        <w:t xml:space="preserve">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655A30">
      <w:pPr>
        <w:spacing w:after="0" w:line="240" w:lineRule="auto"/>
        <w:jc w:val="both"/>
        <w:rPr>
          <w:rFonts w:ascii="Times New Roman" w:hAnsi="Times New Roman" w:cs="Times New Roman"/>
          <w:sz w:val="28"/>
          <w:szCs w:val="28"/>
        </w:rPr>
      </w:pPr>
    </w:p>
    <w:p w:rsidR="009E7831" w:rsidRPr="00B80C72" w:rsidRDefault="009E7831" w:rsidP="00655A30">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DB327A">
        <w:rPr>
          <w:rFonts w:ascii="Times New Roman" w:hAnsi="Times New Roman" w:cs="Times New Roman"/>
          <w:sz w:val="28"/>
          <w:szCs w:val="28"/>
        </w:rPr>
        <w:t>februarie</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655A30">
      <w:pPr>
        <w:spacing w:after="0" w:line="240" w:lineRule="auto"/>
        <w:jc w:val="both"/>
        <w:rPr>
          <w:rFonts w:ascii="Times New Roman" w:hAnsi="Times New Roman" w:cs="Times New Roman"/>
          <w:b/>
          <w:sz w:val="28"/>
          <w:szCs w:val="28"/>
        </w:rPr>
      </w:pPr>
    </w:p>
    <w:p w:rsidR="009E7831" w:rsidRDefault="009E7831"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55A30">
      <w:pPr>
        <w:spacing w:after="0" w:line="240" w:lineRule="auto"/>
        <w:jc w:val="both"/>
        <w:rPr>
          <w:rFonts w:ascii="Times New Roman" w:hAnsi="Times New Roman" w:cs="Times New Roman"/>
          <w:sz w:val="28"/>
          <w:szCs w:val="28"/>
        </w:rPr>
      </w:pPr>
    </w:p>
    <w:p w:rsidR="00885221" w:rsidRDefault="00261E68"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A53E9E">
        <w:rPr>
          <w:rFonts w:ascii="Times New Roman" w:hAnsi="Times New Roman" w:cs="Times New Roman"/>
          <w:b/>
          <w:sz w:val="28"/>
          <w:szCs w:val="28"/>
        </w:rPr>
        <w:t>1</w:t>
      </w:r>
      <w:r w:rsidR="00780D5E">
        <w:rPr>
          <w:rFonts w:ascii="Times New Roman" w:hAnsi="Times New Roman" w:cs="Times New Roman"/>
          <w:b/>
          <w:sz w:val="28"/>
          <w:szCs w:val="28"/>
        </w:rPr>
        <w:t xml:space="preserve"> </w:t>
      </w:r>
      <w:r w:rsidR="006128EF">
        <w:rPr>
          <w:rFonts w:ascii="Times New Roman" w:hAnsi="Times New Roman" w:cs="Times New Roman"/>
          <w:b/>
          <w:sz w:val="28"/>
          <w:szCs w:val="28"/>
        </w:rPr>
        <w:t>-</w:t>
      </w:r>
      <w:r w:rsidR="00780D5E">
        <w:rPr>
          <w:rFonts w:ascii="Times New Roman" w:hAnsi="Times New Roman" w:cs="Times New Roman"/>
          <w:b/>
          <w:sz w:val="28"/>
          <w:szCs w:val="28"/>
        </w:rPr>
        <w:t xml:space="preserve"> </w:t>
      </w:r>
      <w:r>
        <w:rPr>
          <w:rFonts w:ascii="Times New Roman" w:hAnsi="Times New Roman" w:cs="Times New Roman"/>
          <w:b/>
          <w:sz w:val="28"/>
          <w:szCs w:val="28"/>
        </w:rPr>
        <w:t>0</w:t>
      </w:r>
      <w:r w:rsidR="00A53E9E">
        <w:rPr>
          <w:rFonts w:ascii="Times New Roman" w:hAnsi="Times New Roman" w:cs="Times New Roman"/>
          <w:b/>
          <w:sz w:val="28"/>
          <w:szCs w:val="28"/>
        </w:rPr>
        <w:t>5</w:t>
      </w:r>
      <w:r w:rsidR="00E04918">
        <w:rPr>
          <w:rFonts w:ascii="Times New Roman" w:hAnsi="Times New Roman" w:cs="Times New Roman"/>
          <w:b/>
          <w:sz w:val="28"/>
          <w:szCs w:val="28"/>
        </w:rPr>
        <w:t>.0</w:t>
      </w:r>
      <w:r w:rsidR="00A53E9E">
        <w:rPr>
          <w:rFonts w:ascii="Times New Roman" w:hAnsi="Times New Roman" w:cs="Times New Roman"/>
          <w:b/>
          <w:sz w:val="28"/>
          <w:szCs w:val="28"/>
        </w:rPr>
        <w:t>2</w:t>
      </w:r>
      <w:r w:rsidR="006128EF">
        <w:rPr>
          <w:rFonts w:ascii="Times New Roman" w:hAnsi="Times New Roman" w:cs="Times New Roman"/>
          <w:b/>
          <w:sz w:val="28"/>
          <w:szCs w:val="28"/>
        </w:rPr>
        <w:t>.202</w:t>
      </w:r>
      <w:r w:rsidR="00E04918">
        <w:rPr>
          <w:rFonts w:ascii="Times New Roman" w:hAnsi="Times New Roman" w:cs="Times New Roman"/>
          <w:b/>
          <w:sz w:val="28"/>
          <w:szCs w:val="28"/>
        </w:rPr>
        <w:t>1</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3A62">
        <w:rPr>
          <w:rFonts w:ascii="Times New Roman" w:hAnsi="Times New Roman" w:cs="Times New Roman"/>
          <w:sz w:val="28"/>
          <w:szCs w:val="28"/>
          <w:lang w:val="ro-RO"/>
        </w:rPr>
        <w:t xml:space="preserve">Centralizare documente pentru intocmire cerere de rambursare nr. 2 si transmitere catre SC Demac Innovation </w:t>
      </w:r>
      <w:r>
        <w:rPr>
          <w:rFonts w:ascii="Times New Roman" w:hAnsi="Times New Roman" w:cs="Times New Roman"/>
          <w:sz w:val="28"/>
          <w:szCs w:val="28"/>
          <w:lang w:val="ro-RO"/>
        </w:rPr>
        <w:t>Management SRL;</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3A62">
        <w:rPr>
          <w:rFonts w:ascii="Times New Roman" w:hAnsi="Times New Roman" w:cs="Times New Roman"/>
          <w:sz w:val="28"/>
          <w:szCs w:val="28"/>
          <w:lang w:val="ro-RO"/>
        </w:rPr>
        <w:t>Semnare electronica documente pentru CR2</w:t>
      </w:r>
      <w:r>
        <w:rPr>
          <w:rFonts w:ascii="Times New Roman" w:hAnsi="Times New Roman" w:cs="Times New Roman"/>
          <w:sz w:val="28"/>
          <w:szCs w:val="28"/>
          <w:lang w:val="ro-RO"/>
        </w:rPr>
        <w:t>;</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3A62">
        <w:rPr>
          <w:rFonts w:ascii="Times New Roman" w:hAnsi="Times New Roman" w:cs="Times New Roman"/>
          <w:sz w:val="28"/>
          <w:szCs w:val="28"/>
          <w:lang w:val="ro-RO"/>
        </w:rPr>
        <w:t>Transmitere – informatii referitoare la proiect POAT pentru Directia Tehnic Investitii</w:t>
      </w:r>
      <w:r>
        <w:rPr>
          <w:rFonts w:ascii="Times New Roman" w:hAnsi="Times New Roman" w:cs="Times New Roman"/>
          <w:sz w:val="28"/>
          <w:szCs w:val="28"/>
          <w:lang w:val="ro-RO"/>
        </w:rPr>
        <w:t>;</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3A62">
        <w:rPr>
          <w:rFonts w:ascii="Times New Roman" w:hAnsi="Times New Roman" w:cs="Times New Roman"/>
          <w:sz w:val="28"/>
          <w:szCs w:val="28"/>
          <w:lang w:val="ro-RO"/>
        </w:rPr>
        <w:t>Actualizare si centralizare fise de proiecte pentru intocmire PIEE</w:t>
      </w:r>
      <w:r>
        <w:rPr>
          <w:rFonts w:ascii="Times New Roman" w:hAnsi="Times New Roman" w:cs="Times New Roman"/>
          <w:sz w:val="28"/>
          <w:szCs w:val="28"/>
          <w:lang w:val="ro-RO"/>
        </w:rPr>
        <w:t>;</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3A62">
        <w:rPr>
          <w:rFonts w:ascii="Times New Roman" w:hAnsi="Times New Roman" w:cs="Times New Roman"/>
          <w:sz w:val="28"/>
          <w:szCs w:val="28"/>
          <w:lang w:val="ro-RO"/>
        </w:rPr>
        <w:t>Verificare PIEE</w:t>
      </w:r>
      <w:r>
        <w:rPr>
          <w:rFonts w:ascii="Times New Roman" w:hAnsi="Times New Roman" w:cs="Times New Roman"/>
          <w:sz w:val="28"/>
          <w:szCs w:val="28"/>
          <w:lang w:val="ro-RO"/>
        </w:rPr>
        <w:t>;</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3A62">
        <w:rPr>
          <w:rFonts w:ascii="Times New Roman" w:hAnsi="Times New Roman" w:cs="Times New Roman"/>
          <w:sz w:val="28"/>
          <w:szCs w:val="28"/>
          <w:lang w:val="ro-RO"/>
        </w:rPr>
        <w:t>Intocmire referate si dispozitii necesare</w:t>
      </w:r>
      <w:r>
        <w:rPr>
          <w:rFonts w:ascii="Times New Roman" w:hAnsi="Times New Roman" w:cs="Times New Roman"/>
          <w:sz w:val="28"/>
          <w:szCs w:val="28"/>
          <w:lang w:val="ro-RO"/>
        </w:rPr>
        <w:t>;</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3A62">
        <w:rPr>
          <w:rFonts w:ascii="Times New Roman" w:hAnsi="Times New Roman" w:cs="Times New Roman"/>
          <w:sz w:val="28"/>
          <w:szCs w:val="28"/>
          <w:lang w:val="ro-RO"/>
        </w:rPr>
        <w:t>Centralizare informatii si actualizare raport activitate directie anual</w:t>
      </w:r>
      <w:r>
        <w:rPr>
          <w:rFonts w:ascii="Times New Roman" w:hAnsi="Times New Roman" w:cs="Times New Roman"/>
          <w:sz w:val="28"/>
          <w:szCs w:val="28"/>
          <w:lang w:val="ro-RO"/>
        </w:rPr>
        <w:t>;</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3A62">
        <w:rPr>
          <w:rFonts w:ascii="Times New Roman" w:hAnsi="Times New Roman" w:cs="Times New Roman"/>
          <w:sz w:val="28"/>
          <w:szCs w:val="28"/>
          <w:lang w:val="ro-RO"/>
        </w:rPr>
        <w:t>Finalizare adresa si transmitere catre ADR Sud Muntenia – referitor autobuze electrice</w:t>
      </w:r>
      <w:r>
        <w:rPr>
          <w:rFonts w:ascii="Times New Roman" w:hAnsi="Times New Roman" w:cs="Times New Roman"/>
          <w:sz w:val="28"/>
          <w:szCs w:val="28"/>
          <w:lang w:val="ro-RO"/>
        </w:rPr>
        <w:t>;</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3A62">
        <w:rPr>
          <w:rFonts w:ascii="Times New Roman" w:hAnsi="Times New Roman" w:cs="Times New Roman"/>
          <w:sz w:val="28"/>
          <w:szCs w:val="28"/>
          <w:lang w:val="ro-RO"/>
        </w:rPr>
        <w:t>Participare le sedinta cu doamna viceprimar referitor la contractele de achizitie troleibuze si autobuze electrice</w:t>
      </w:r>
      <w:r>
        <w:rPr>
          <w:rFonts w:ascii="Times New Roman" w:hAnsi="Times New Roman" w:cs="Times New Roman"/>
          <w:sz w:val="28"/>
          <w:szCs w:val="28"/>
          <w:lang w:val="ro-RO"/>
        </w:rPr>
        <w:t>;</w:t>
      </w:r>
    </w:p>
    <w:p w:rsidR="008B7209" w:rsidRPr="002B3A6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2B3A62">
        <w:rPr>
          <w:rFonts w:ascii="Times New Roman" w:hAnsi="Times New Roman" w:cs="Times New Roman"/>
          <w:sz w:val="28"/>
          <w:szCs w:val="28"/>
          <w:lang w:val="ro-RO"/>
        </w:rPr>
        <w:t xml:space="preserve">Centralizare informatii si intocmire raspuns la clarificari proiect </w:t>
      </w:r>
      <w:r>
        <w:rPr>
          <w:rFonts w:ascii="Times New Roman" w:hAnsi="Times New Roman" w:cs="Times New Roman"/>
          <w:sz w:val="28"/>
          <w:szCs w:val="28"/>
          <w:lang w:val="ro-RO"/>
        </w:rPr>
        <w:t>„</w:t>
      </w:r>
      <w:r w:rsidRPr="002B3A62">
        <w:rPr>
          <w:rFonts w:ascii="Times New Roman" w:hAnsi="Times New Roman" w:cs="Times New Roman"/>
          <w:sz w:val="28"/>
          <w:szCs w:val="28"/>
          <w:lang w:val="ro-RO"/>
        </w:rPr>
        <w:t>Regenerare cartier Rafov</w:t>
      </w:r>
      <w:r>
        <w:rPr>
          <w:rFonts w:ascii="Times New Roman" w:hAnsi="Times New Roman" w:cs="Times New Roman"/>
          <w:sz w:val="28"/>
          <w:szCs w:val="28"/>
          <w:lang w:val="ro-RO"/>
        </w:rPr>
        <w:t>”</w:t>
      </w:r>
      <w:r w:rsidRPr="002B3A62">
        <w:rPr>
          <w:rFonts w:ascii="Times New Roman" w:hAnsi="Times New Roman" w:cs="Times New Roman"/>
          <w:sz w:val="28"/>
          <w:szCs w:val="28"/>
          <w:lang w:val="ro-RO"/>
        </w:rPr>
        <w:t>;</w:t>
      </w:r>
    </w:p>
    <w:p w:rsidR="008B7209"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25-29.01.2021 si plasare pe site;</w:t>
      </w:r>
    </w:p>
    <w:p w:rsidR="008B7209" w:rsidRPr="0040111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01111">
        <w:rPr>
          <w:rFonts w:ascii="Times New Roman" w:hAnsi="Times New Roman" w:cs="Times New Roman"/>
          <w:sz w:val="28"/>
          <w:szCs w:val="28"/>
          <w:lang w:val="ro-RO"/>
        </w:rPr>
        <w:t>Elaborare raport de activitate lunar DRI pentru luna ianuarie 2021</w:t>
      </w:r>
      <w:r>
        <w:rPr>
          <w:rFonts w:ascii="Times New Roman" w:hAnsi="Times New Roman" w:cs="Times New Roman"/>
          <w:sz w:val="28"/>
          <w:szCs w:val="28"/>
          <w:lang w:val="ro-RO"/>
        </w:rPr>
        <w:t>si plasare pe site</w:t>
      </w:r>
      <w:r w:rsidRPr="00401111">
        <w:rPr>
          <w:rFonts w:ascii="Times New Roman" w:hAnsi="Times New Roman" w:cs="Times New Roman"/>
          <w:sz w:val="28"/>
          <w:szCs w:val="28"/>
          <w:lang w:val="ro-RO"/>
        </w:rPr>
        <w:t>;</w:t>
      </w:r>
    </w:p>
    <w:p w:rsidR="008B7209"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77756">
        <w:rPr>
          <w:rFonts w:ascii="Times New Roman" w:hAnsi="Times New Roman" w:cs="Times New Roman"/>
          <w:sz w:val="28"/>
          <w:szCs w:val="28"/>
          <w:lang w:val="ro-RO"/>
        </w:rPr>
        <w:t>Discutii/c</w:t>
      </w:r>
      <w:r w:rsidRPr="004854ED">
        <w:rPr>
          <w:rFonts w:ascii="Times New Roman" w:hAnsi="Times New Roman" w:cs="Times New Roman"/>
          <w:sz w:val="28"/>
          <w:szCs w:val="28"/>
          <w:lang w:val="ro-RO"/>
        </w:rPr>
        <w:t xml:space="preserve">orespondenta consultant management, responsabil achizitii publice si responsabil economic proiect „Eficientizare Energetica Scoala Gimnaziala George Cosbuc” ref. incheiere act aditional la contract </w:t>
      </w:r>
      <w:r w:rsidRPr="00112F8F">
        <w:rPr>
          <w:rFonts w:ascii="Times New Roman" w:hAnsi="Times New Roman" w:cs="Times New Roman"/>
          <w:sz w:val="28"/>
          <w:szCs w:val="28"/>
          <w:lang w:val="ro-RO"/>
        </w:rPr>
        <w:t>pentru</w:t>
      </w:r>
      <w:r w:rsidRPr="004854ED">
        <w:rPr>
          <w:rFonts w:ascii="Times New Roman" w:hAnsi="Times New Roman" w:cs="Times New Roman"/>
          <w:sz w:val="28"/>
          <w:szCs w:val="28"/>
          <w:lang w:val="ro-RO"/>
        </w:rPr>
        <w:t xml:space="preserve"> ca societatea de consultanta management devine platitoare de TVA din luna februarie 2021;</w:t>
      </w:r>
      <w:r>
        <w:rPr>
          <w:rFonts w:ascii="Times New Roman" w:hAnsi="Times New Roman" w:cs="Times New Roman"/>
          <w:sz w:val="28"/>
          <w:szCs w:val="28"/>
          <w:lang w:val="ro-RO"/>
        </w:rPr>
        <w:t xml:space="preserve"> </w:t>
      </w:r>
    </w:p>
    <w:p w:rsidR="008B7209" w:rsidRPr="004854ED"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54ED">
        <w:rPr>
          <w:rFonts w:ascii="Times New Roman" w:hAnsi="Times New Roman" w:cs="Times New Roman"/>
          <w:sz w:val="28"/>
          <w:szCs w:val="28"/>
          <w:lang w:val="ro-RO"/>
        </w:rPr>
        <w:t xml:space="preserve">Verificare „Buget – Activitati si cheltuieli” si „Plan de Achizitii” din cerere finantare proiect „Eficientizare Energetica Scoala Gimnaziala George Cosbuc”; </w:t>
      </w:r>
    </w:p>
    <w:p w:rsidR="008B7209"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transmitere adresa catre Serv. Achizitii Publice Contracte – solicitare punct de vedere posibilitate incheiere acte aditionale contracte consultanta management proiecte </w:t>
      </w:r>
      <w:r w:rsidRPr="008770E6">
        <w:rPr>
          <w:rFonts w:ascii="Times New Roman" w:hAnsi="Times New Roman" w:cs="Times New Roman"/>
          <w:lang w:val="ro-RO"/>
        </w:rPr>
        <w:t>„</w:t>
      </w:r>
      <w:r w:rsidRPr="00112F8F">
        <w:rPr>
          <w:rFonts w:ascii="Times New Roman" w:hAnsi="Times New Roman" w:cs="Times New Roman"/>
          <w:sz w:val="28"/>
          <w:szCs w:val="28"/>
          <w:lang w:val="ro-RO"/>
        </w:rPr>
        <w:t xml:space="preserve">Eficientizare Energetica </w:t>
      </w:r>
      <w:r>
        <w:rPr>
          <w:rFonts w:ascii="Times New Roman" w:hAnsi="Times New Roman" w:cs="Times New Roman"/>
          <w:sz w:val="28"/>
          <w:szCs w:val="28"/>
          <w:lang w:val="ro-RO"/>
        </w:rPr>
        <w:t>S</w:t>
      </w:r>
      <w:r w:rsidRPr="00112F8F">
        <w:rPr>
          <w:rFonts w:ascii="Times New Roman" w:hAnsi="Times New Roman" w:cs="Times New Roman"/>
          <w:sz w:val="28"/>
          <w:szCs w:val="28"/>
          <w:lang w:val="ro-RO"/>
        </w:rPr>
        <w:t>coala Gimnaziala George Co</w:t>
      </w:r>
      <w:r>
        <w:rPr>
          <w:rFonts w:ascii="Times New Roman" w:hAnsi="Times New Roman" w:cs="Times New Roman"/>
          <w:sz w:val="28"/>
          <w:szCs w:val="28"/>
          <w:lang w:val="ro-RO"/>
        </w:rPr>
        <w:t>s</w:t>
      </w:r>
      <w:r w:rsidRPr="00112F8F">
        <w:rPr>
          <w:rFonts w:ascii="Times New Roman" w:hAnsi="Times New Roman" w:cs="Times New Roman"/>
          <w:sz w:val="28"/>
          <w:szCs w:val="28"/>
          <w:lang w:val="ro-RO"/>
        </w:rPr>
        <w:t xml:space="preserve">buc”, „Eficientizare Energetica </w:t>
      </w:r>
      <w:r>
        <w:rPr>
          <w:rFonts w:ascii="Times New Roman" w:hAnsi="Times New Roman" w:cs="Times New Roman"/>
          <w:sz w:val="28"/>
          <w:szCs w:val="28"/>
          <w:lang w:val="ro-RO"/>
        </w:rPr>
        <w:t>Gra</w:t>
      </w:r>
      <w:r w:rsidRPr="00112F8F">
        <w:rPr>
          <w:rFonts w:ascii="Times New Roman" w:hAnsi="Times New Roman" w:cs="Times New Roman"/>
          <w:sz w:val="28"/>
          <w:szCs w:val="28"/>
          <w:lang w:val="ro-RO"/>
        </w:rPr>
        <w:t>dini</w:t>
      </w:r>
      <w:r>
        <w:rPr>
          <w:rFonts w:ascii="Times New Roman" w:hAnsi="Times New Roman" w:cs="Times New Roman"/>
          <w:sz w:val="28"/>
          <w:szCs w:val="28"/>
          <w:lang w:val="ro-RO"/>
        </w:rPr>
        <w:t>t</w:t>
      </w:r>
      <w:r w:rsidRPr="00112F8F">
        <w:rPr>
          <w:rFonts w:ascii="Times New Roman" w:hAnsi="Times New Roman" w:cs="Times New Roman"/>
          <w:sz w:val="28"/>
          <w:szCs w:val="28"/>
          <w:lang w:val="ro-RO"/>
        </w:rPr>
        <w:t>a cu Program Prelungit Sf</w:t>
      </w:r>
      <w:r>
        <w:rPr>
          <w:rFonts w:ascii="Times New Roman" w:hAnsi="Times New Roman" w:cs="Times New Roman"/>
          <w:sz w:val="28"/>
          <w:szCs w:val="28"/>
          <w:lang w:val="ro-RO"/>
        </w:rPr>
        <w:t>a</w:t>
      </w:r>
      <w:r w:rsidRPr="00112F8F">
        <w:rPr>
          <w:rFonts w:ascii="Times New Roman" w:hAnsi="Times New Roman" w:cs="Times New Roman"/>
          <w:sz w:val="28"/>
          <w:szCs w:val="28"/>
          <w:lang w:val="ro-RO"/>
        </w:rPr>
        <w:t xml:space="preserve">ntul Mucenic Mina”, „Eficientizare Energetica Blocuri in </w:t>
      </w:r>
      <w:r w:rsidRPr="00112F8F">
        <w:rPr>
          <w:rFonts w:ascii="Times New Roman" w:hAnsi="Times New Roman" w:cs="Times New Roman"/>
          <w:sz w:val="28"/>
          <w:szCs w:val="28"/>
          <w:lang w:val="ro-RO"/>
        </w:rPr>
        <w:lastRenderedPageBreak/>
        <w:t>municipiul Ploie</w:t>
      </w:r>
      <w:r>
        <w:rPr>
          <w:rFonts w:ascii="Times New Roman" w:hAnsi="Times New Roman" w:cs="Times New Roman"/>
          <w:sz w:val="28"/>
          <w:szCs w:val="28"/>
          <w:lang w:val="ro-RO"/>
        </w:rPr>
        <w:t>s</w:t>
      </w:r>
      <w:r w:rsidRPr="00112F8F">
        <w:rPr>
          <w:rFonts w:ascii="Times New Roman" w:hAnsi="Times New Roman" w:cs="Times New Roman"/>
          <w:sz w:val="28"/>
          <w:szCs w:val="28"/>
          <w:lang w:val="ro-RO"/>
        </w:rPr>
        <w:t xml:space="preserve">ti – LOT 1”, „Construire </w:t>
      </w:r>
      <w:r>
        <w:rPr>
          <w:rFonts w:ascii="Times New Roman" w:hAnsi="Times New Roman" w:cs="Times New Roman"/>
          <w:sz w:val="28"/>
          <w:szCs w:val="28"/>
          <w:lang w:val="ro-RO"/>
        </w:rPr>
        <w:t>Gra</w:t>
      </w:r>
      <w:r w:rsidRPr="00112F8F">
        <w:rPr>
          <w:rFonts w:ascii="Times New Roman" w:hAnsi="Times New Roman" w:cs="Times New Roman"/>
          <w:sz w:val="28"/>
          <w:szCs w:val="28"/>
          <w:lang w:val="ro-RO"/>
        </w:rPr>
        <w:t>dini</w:t>
      </w:r>
      <w:r>
        <w:rPr>
          <w:rFonts w:ascii="Times New Roman" w:hAnsi="Times New Roman" w:cs="Times New Roman"/>
          <w:sz w:val="28"/>
          <w:szCs w:val="28"/>
          <w:lang w:val="ro-RO"/>
        </w:rPr>
        <w:t>t</w:t>
      </w:r>
      <w:r w:rsidRPr="00112F8F">
        <w:rPr>
          <w:rFonts w:ascii="Times New Roman" w:hAnsi="Times New Roman" w:cs="Times New Roman"/>
          <w:sz w:val="28"/>
          <w:szCs w:val="28"/>
          <w:lang w:val="ro-RO"/>
        </w:rPr>
        <w:t>a cu Program Prelungit Strada Po</w:t>
      </w:r>
      <w:r>
        <w:rPr>
          <w:rFonts w:ascii="Times New Roman" w:hAnsi="Times New Roman" w:cs="Times New Roman"/>
          <w:sz w:val="28"/>
          <w:szCs w:val="28"/>
          <w:lang w:val="ro-RO"/>
        </w:rPr>
        <w:t>s</w:t>
      </w:r>
      <w:r w:rsidRPr="00112F8F">
        <w:rPr>
          <w:rFonts w:ascii="Times New Roman" w:hAnsi="Times New Roman" w:cs="Times New Roman"/>
          <w:sz w:val="28"/>
          <w:szCs w:val="28"/>
          <w:lang w:val="ro-RO"/>
        </w:rPr>
        <w:t>tei nr. 23, municipiul Ploie</w:t>
      </w:r>
      <w:r>
        <w:rPr>
          <w:rFonts w:ascii="Times New Roman" w:hAnsi="Times New Roman" w:cs="Times New Roman"/>
          <w:sz w:val="28"/>
          <w:szCs w:val="28"/>
          <w:lang w:val="ro-RO"/>
        </w:rPr>
        <w:t>s</w:t>
      </w:r>
      <w:r w:rsidRPr="00112F8F">
        <w:rPr>
          <w:rFonts w:ascii="Times New Roman" w:hAnsi="Times New Roman" w:cs="Times New Roman"/>
          <w:sz w:val="28"/>
          <w:szCs w:val="28"/>
          <w:lang w:val="ro-RO"/>
        </w:rPr>
        <w:t>ti”</w:t>
      </w:r>
      <w:r>
        <w:rPr>
          <w:rFonts w:ascii="Times New Roman" w:hAnsi="Times New Roman" w:cs="Times New Roman"/>
          <w:sz w:val="28"/>
          <w:szCs w:val="28"/>
          <w:lang w:val="ro-RO"/>
        </w:rPr>
        <w:t>;</w:t>
      </w:r>
    </w:p>
    <w:p w:rsidR="008B7209"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54ED">
        <w:rPr>
          <w:rFonts w:ascii="Times New Roman" w:hAnsi="Times New Roman" w:cs="Times New Roman"/>
          <w:sz w:val="28"/>
          <w:szCs w:val="28"/>
          <w:lang w:val="ro-RO"/>
        </w:rPr>
        <w:t xml:space="preserve">Redactare si transmitere adresa </w:t>
      </w:r>
      <w:r>
        <w:rPr>
          <w:rFonts w:ascii="Times New Roman" w:hAnsi="Times New Roman" w:cs="Times New Roman"/>
          <w:sz w:val="28"/>
          <w:szCs w:val="28"/>
          <w:lang w:val="ro-RO"/>
        </w:rPr>
        <w:t xml:space="preserve">catre Dir. Economica – solicitare punct de vedere posibilitate incheiere acte aditionale contracte consultanta management proiecte </w:t>
      </w:r>
      <w:r w:rsidRPr="008770E6">
        <w:rPr>
          <w:rFonts w:ascii="Times New Roman" w:hAnsi="Times New Roman" w:cs="Times New Roman"/>
          <w:lang w:val="ro-RO"/>
        </w:rPr>
        <w:t>„</w:t>
      </w:r>
      <w:r w:rsidRPr="00232D85">
        <w:rPr>
          <w:rFonts w:ascii="Times New Roman" w:hAnsi="Times New Roman" w:cs="Times New Roman"/>
          <w:sz w:val="28"/>
          <w:szCs w:val="28"/>
          <w:lang w:val="ro-RO"/>
        </w:rPr>
        <w:t>Eficientizare Energetica Scoala Gimnaziala George Co</w:t>
      </w:r>
      <w:r>
        <w:rPr>
          <w:rFonts w:ascii="Times New Roman" w:hAnsi="Times New Roman" w:cs="Times New Roman"/>
          <w:sz w:val="28"/>
          <w:szCs w:val="28"/>
          <w:lang w:val="ro-RO"/>
        </w:rPr>
        <w:t>s</w:t>
      </w:r>
      <w:r w:rsidRPr="00232D85">
        <w:rPr>
          <w:rFonts w:ascii="Times New Roman" w:hAnsi="Times New Roman" w:cs="Times New Roman"/>
          <w:sz w:val="28"/>
          <w:szCs w:val="28"/>
          <w:lang w:val="ro-RO"/>
        </w:rPr>
        <w:t>buc”, „Eficientizare Energetica Gradini</w:t>
      </w:r>
      <w:r>
        <w:rPr>
          <w:rFonts w:ascii="Times New Roman" w:hAnsi="Times New Roman" w:cs="Times New Roman"/>
          <w:sz w:val="28"/>
          <w:szCs w:val="28"/>
          <w:lang w:val="ro-RO"/>
        </w:rPr>
        <w:t>t</w:t>
      </w:r>
      <w:r w:rsidRPr="00232D85">
        <w:rPr>
          <w:rFonts w:ascii="Times New Roman" w:hAnsi="Times New Roman" w:cs="Times New Roman"/>
          <w:sz w:val="28"/>
          <w:szCs w:val="28"/>
          <w:lang w:val="ro-RO"/>
        </w:rPr>
        <w:t>a cu Program Prelungit Sf</w:t>
      </w:r>
      <w:r>
        <w:rPr>
          <w:rFonts w:ascii="Times New Roman" w:hAnsi="Times New Roman" w:cs="Times New Roman"/>
          <w:sz w:val="28"/>
          <w:szCs w:val="28"/>
          <w:lang w:val="ro-RO"/>
        </w:rPr>
        <w:t>a</w:t>
      </w:r>
      <w:r w:rsidRPr="00232D85">
        <w:rPr>
          <w:rFonts w:ascii="Times New Roman" w:hAnsi="Times New Roman" w:cs="Times New Roman"/>
          <w:sz w:val="28"/>
          <w:szCs w:val="28"/>
          <w:lang w:val="ro-RO"/>
        </w:rPr>
        <w:t>ntul Mucenic Mina”, „Eficientizare Energetica Blocuri in municipiul Ploie</w:t>
      </w:r>
      <w:r>
        <w:rPr>
          <w:rFonts w:ascii="Times New Roman" w:hAnsi="Times New Roman" w:cs="Times New Roman"/>
          <w:sz w:val="28"/>
          <w:szCs w:val="28"/>
          <w:lang w:val="ro-RO"/>
        </w:rPr>
        <w:t>s</w:t>
      </w:r>
      <w:r w:rsidRPr="00232D85">
        <w:rPr>
          <w:rFonts w:ascii="Times New Roman" w:hAnsi="Times New Roman" w:cs="Times New Roman"/>
          <w:sz w:val="28"/>
          <w:szCs w:val="28"/>
          <w:lang w:val="ro-RO"/>
        </w:rPr>
        <w:t>ti – LOT 1”, „Construire Gradini</w:t>
      </w:r>
      <w:r>
        <w:rPr>
          <w:rFonts w:ascii="Times New Roman" w:hAnsi="Times New Roman" w:cs="Times New Roman"/>
          <w:sz w:val="28"/>
          <w:szCs w:val="28"/>
          <w:lang w:val="ro-RO"/>
        </w:rPr>
        <w:t>t</w:t>
      </w:r>
      <w:r w:rsidRPr="00232D85">
        <w:rPr>
          <w:rFonts w:ascii="Times New Roman" w:hAnsi="Times New Roman" w:cs="Times New Roman"/>
          <w:sz w:val="28"/>
          <w:szCs w:val="28"/>
          <w:lang w:val="ro-RO"/>
        </w:rPr>
        <w:t>a cu Program Prelungit Strada Po</w:t>
      </w:r>
      <w:r>
        <w:rPr>
          <w:rFonts w:ascii="Times New Roman" w:hAnsi="Times New Roman" w:cs="Times New Roman"/>
          <w:sz w:val="28"/>
          <w:szCs w:val="28"/>
          <w:lang w:val="ro-RO"/>
        </w:rPr>
        <w:t>s</w:t>
      </w:r>
      <w:r w:rsidRPr="00232D85">
        <w:rPr>
          <w:rFonts w:ascii="Times New Roman" w:hAnsi="Times New Roman" w:cs="Times New Roman"/>
          <w:sz w:val="28"/>
          <w:szCs w:val="28"/>
          <w:lang w:val="ro-RO"/>
        </w:rPr>
        <w:t>tei nr. 23, municipiul Ploie</w:t>
      </w:r>
      <w:r>
        <w:rPr>
          <w:rFonts w:ascii="Times New Roman" w:hAnsi="Times New Roman" w:cs="Times New Roman"/>
          <w:sz w:val="28"/>
          <w:szCs w:val="28"/>
          <w:lang w:val="ro-RO"/>
        </w:rPr>
        <w:t>s</w:t>
      </w:r>
      <w:r w:rsidRPr="00232D85">
        <w:rPr>
          <w:rFonts w:ascii="Times New Roman" w:hAnsi="Times New Roman" w:cs="Times New Roman"/>
          <w:sz w:val="28"/>
          <w:szCs w:val="28"/>
          <w:lang w:val="ro-RO"/>
        </w:rPr>
        <w:t>ti”</w:t>
      </w:r>
      <w:r>
        <w:rPr>
          <w:rFonts w:ascii="Times New Roman" w:hAnsi="Times New Roman" w:cs="Times New Roman"/>
          <w:sz w:val="28"/>
          <w:szCs w:val="28"/>
          <w:lang w:val="ro-RO"/>
        </w:rPr>
        <w:t xml:space="preserve"> si verificare concordanta intre graficele de preturi propuse de consultant si liniile bugetare din cererile de finantare – ultima forma aprobata de ADR Sud Muntenia;</w:t>
      </w:r>
    </w:p>
    <w:p w:rsidR="008B7209" w:rsidRPr="0015201E"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03231">
        <w:rPr>
          <w:rFonts w:ascii="Times New Roman" w:hAnsi="Times New Roman" w:cs="Times New Roman"/>
          <w:sz w:val="28"/>
          <w:szCs w:val="28"/>
          <w:lang w:val="ro-RO"/>
        </w:rPr>
        <w:t xml:space="preserve">Semnare electronica </w:t>
      </w:r>
      <w:r w:rsidRPr="00112F8F">
        <w:rPr>
          <w:rFonts w:ascii="Times New Roman" w:hAnsi="Times New Roman" w:cs="Times New Roman"/>
          <w:sz w:val="28"/>
          <w:szCs w:val="28"/>
          <w:lang w:val="ro-RO"/>
        </w:rPr>
        <w:t xml:space="preserve">documente </w:t>
      </w:r>
      <w:r w:rsidRPr="00903231">
        <w:rPr>
          <w:rFonts w:ascii="Times New Roman" w:hAnsi="Times New Roman" w:cs="Times New Roman"/>
          <w:sz w:val="28"/>
          <w:szCs w:val="28"/>
          <w:lang w:val="ro-RO"/>
        </w:rPr>
        <w:t xml:space="preserve">arhiva </w:t>
      </w:r>
      <w:r w:rsidRPr="00112F8F">
        <w:rPr>
          <w:rFonts w:ascii="Times New Roman" w:hAnsi="Times New Roman" w:cs="Times New Roman"/>
          <w:sz w:val="28"/>
          <w:szCs w:val="28"/>
          <w:lang w:val="ro-RO"/>
        </w:rPr>
        <w:t>N</w:t>
      </w:r>
      <w:r w:rsidRPr="00903231">
        <w:rPr>
          <w:rFonts w:ascii="Times New Roman" w:hAnsi="Times New Roman" w:cs="Times New Roman"/>
          <w:sz w:val="28"/>
          <w:szCs w:val="28"/>
          <w:lang w:val="ro-RO"/>
        </w:rPr>
        <w:t xml:space="preserve">otificare 6 </w:t>
      </w:r>
      <w:r w:rsidRPr="00112F8F">
        <w:rPr>
          <w:rFonts w:ascii="Times New Roman" w:hAnsi="Times New Roman" w:cs="Times New Roman"/>
          <w:sz w:val="28"/>
          <w:szCs w:val="28"/>
          <w:lang w:val="ro-RO"/>
        </w:rPr>
        <w:t xml:space="preserve">proiect „Eficientizare Energetica Colegiul Al. I. </w:t>
      </w:r>
      <w:r w:rsidRPr="00903231">
        <w:rPr>
          <w:rFonts w:ascii="Times New Roman" w:hAnsi="Times New Roman" w:cs="Times New Roman"/>
          <w:sz w:val="28"/>
          <w:szCs w:val="28"/>
          <w:lang w:val="ro-RO"/>
        </w:rPr>
        <w:t>Cuza</w:t>
      </w:r>
      <w:r w:rsidRPr="00112F8F">
        <w:rPr>
          <w:rFonts w:ascii="Times New Roman" w:hAnsi="Times New Roman" w:cs="Times New Roman"/>
          <w:sz w:val="28"/>
          <w:szCs w:val="28"/>
          <w:lang w:val="ro-RO"/>
        </w:rPr>
        <w:t>” transmisa de ADR Sud Muntenia</w:t>
      </w:r>
      <w:r w:rsidRPr="00903231">
        <w:rPr>
          <w:rFonts w:ascii="Times New Roman" w:hAnsi="Times New Roman" w:cs="Times New Roman"/>
          <w:sz w:val="28"/>
          <w:szCs w:val="28"/>
          <w:lang w:val="ro-RO"/>
        </w:rPr>
        <w:t xml:space="preserve"> si </w:t>
      </w:r>
      <w:r w:rsidRPr="00112F8F">
        <w:rPr>
          <w:rFonts w:ascii="Times New Roman" w:hAnsi="Times New Roman" w:cs="Times New Roman"/>
          <w:sz w:val="28"/>
          <w:szCs w:val="28"/>
          <w:lang w:val="ro-RO"/>
        </w:rPr>
        <w:t>i</w:t>
      </w:r>
      <w:r w:rsidRPr="00903231">
        <w:rPr>
          <w:rFonts w:ascii="Times New Roman" w:hAnsi="Times New Roman" w:cs="Times New Roman"/>
          <w:sz w:val="28"/>
          <w:szCs w:val="28"/>
          <w:lang w:val="ro-RO"/>
        </w:rPr>
        <w:t xml:space="preserve">ncarcare in MYSMIS; </w:t>
      </w:r>
      <w:r w:rsidRPr="0015201E">
        <w:rPr>
          <w:rFonts w:ascii="Times New Roman" w:hAnsi="Times New Roman" w:cs="Times New Roman"/>
          <w:sz w:val="28"/>
          <w:szCs w:val="28"/>
          <w:lang w:val="ro-RO"/>
        </w:rPr>
        <w:t>transmitere consultant management proiect</w:t>
      </w:r>
      <w:r>
        <w:rPr>
          <w:rFonts w:ascii="Times New Roman" w:hAnsi="Times New Roman" w:cs="Times New Roman"/>
          <w:sz w:val="28"/>
          <w:szCs w:val="28"/>
          <w:lang w:val="ro-RO"/>
        </w:rPr>
        <w:t xml:space="preserve"> si manager proiect;</w:t>
      </w:r>
    </w:p>
    <w:p w:rsidR="008B7209"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03231">
        <w:rPr>
          <w:rFonts w:ascii="Times New Roman" w:hAnsi="Times New Roman" w:cs="Times New Roman"/>
          <w:sz w:val="28"/>
          <w:szCs w:val="28"/>
          <w:lang w:val="ro-RO"/>
        </w:rPr>
        <w:t xml:space="preserve">Semnare electronica </w:t>
      </w:r>
      <w:r w:rsidRPr="00F50491">
        <w:rPr>
          <w:rFonts w:ascii="Times New Roman" w:hAnsi="Times New Roman" w:cs="Times New Roman"/>
          <w:sz w:val="28"/>
          <w:szCs w:val="28"/>
          <w:lang w:val="ro-RO"/>
        </w:rPr>
        <w:t xml:space="preserve">documente </w:t>
      </w:r>
      <w:r>
        <w:rPr>
          <w:rFonts w:ascii="Times New Roman" w:hAnsi="Times New Roman" w:cs="Times New Roman"/>
          <w:sz w:val="28"/>
          <w:szCs w:val="28"/>
          <w:lang w:val="ro-RO"/>
        </w:rPr>
        <w:t xml:space="preserve">clarificari cerere de rambursare nr. 2 </w:t>
      </w:r>
      <w:r w:rsidRPr="00F50491">
        <w:rPr>
          <w:rFonts w:ascii="Times New Roman" w:hAnsi="Times New Roman" w:cs="Times New Roman"/>
          <w:sz w:val="28"/>
          <w:szCs w:val="28"/>
          <w:lang w:val="ro-RO"/>
        </w:rPr>
        <w:t xml:space="preserve">proiect „Eficientizare Energetica Colegiul Al. I. </w:t>
      </w:r>
      <w:r w:rsidRPr="00903231">
        <w:rPr>
          <w:rFonts w:ascii="Times New Roman" w:hAnsi="Times New Roman" w:cs="Times New Roman"/>
          <w:sz w:val="28"/>
          <w:szCs w:val="28"/>
          <w:lang w:val="ro-RO"/>
        </w:rPr>
        <w:t>Cuza</w:t>
      </w:r>
      <w:r w:rsidRPr="00F50491">
        <w:rPr>
          <w:rFonts w:ascii="Times New Roman" w:hAnsi="Times New Roman" w:cs="Times New Roman"/>
          <w:sz w:val="28"/>
          <w:szCs w:val="28"/>
          <w:lang w:val="ro-RO"/>
        </w:rPr>
        <w:t>” transmis</w:t>
      </w:r>
      <w:r>
        <w:rPr>
          <w:rFonts w:ascii="Times New Roman" w:hAnsi="Times New Roman" w:cs="Times New Roman"/>
          <w:sz w:val="28"/>
          <w:szCs w:val="28"/>
          <w:lang w:val="ro-RO"/>
        </w:rPr>
        <w:t>e</w:t>
      </w:r>
      <w:r w:rsidRPr="00F50491">
        <w:rPr>
          <w:rFonts w:ascii="Times New Roman" w:hAnsi="Times New Roman" w:cs="Times New Roman"/>
          <w:sz w:val="28"/>
          <w:szCs w:val="28"/>
          <w:lang w:val="ro-RO"/>
        </w:rPr>
        <w:t xml:space="preserve"> de ADR Sud Muntenia</w:t>
      </w:r>
      <w:r w:rsidRPr="00903231">
        <w:rPr>
          <w:rFonts w:ascii="Times New Roman" w:hAnsi="Times New Roman" w:cs="Times New Roman"/>
          <w:sz w:val="28"/>
          <w:szCs w:val="28"/>
          <w:lang w:val="ro-RO"/>
        </w:rPr>
        <w:t xml:space="preserve">; </w:t>
      </w:r>
      <w:r w:rsidRPr="0015201E">
        <w:rPr>
          <w:rFonts w:ascii="Times New Roman" w:hAnsi="Times New Roman" w:cs="Times New Roman"/>
          <w:sz w:val="28"/>
          <w:szCs w:val="28"/>
          <w:lang w:val="ro-RO"/>
        </w:rPr>
        <w:t>transmitere consultant management proiect</w:t>
      </w:r>
      <w:r>
        <w:rPr>
          <w:rFonts w:ascii="Times New Roman" w:hAnsi="Times New Roman" w:cs="Times New Roman"/>
          <w:sz w:val="28"/>
          <w:szCs w:val="28"/>
          <w:lang w:val="ro-RO"/>
        </w:rPr>
        <w:t xml:space="preserve"> si manager proiect;</w:t>
      </w:r>
    </w:p>
    <w:p w:rsidR="008B7209" w:rsidRPr="00736C82"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03231">
        <w:rPr>
          <w:rFonts w:ascii="Times New Roman" w:hAnsi="Times New Roman" w:cs="Times New Roman"/>
          <w:sz w:val="28"/>
          <w:szCs w:val="28"/>
          <w:lang w:val="ro-RO"/>
        </w:rPr>
        <w:t xml:space="preserve">Semnare electronica </w:t>
      </w:r>
      <w:r w:rsidRPr="00F50491">
        <w:rPr>
          <w:rFonts w:ascii="Times New Roman" w:hAnsi="Times New Roman" w:cs="Times New Roman"/>
          <w:sz w:val="28"/>
          <w:szCs w:val="28"/>
          <w:lang w:val="ro-RO"/>
        </w:rPr>
        <w:t xml:space="preserve">documente </w:t>
      </w:r>
      <w:r>
        <w:rPr>
          <w:rFonts w:ascii="Times New Roman" w:hAnsi="Times New Roman" w:cs="Times New Roman"/>
          <w:sz w:val="28"/>
          <w:szCs w:val="28"/>
          <w:lang w:val="ro-RO"/>
        </w:rPr>
        <w:t xml:space="preserve">clarificari cerere de rambursare nr. 2 </w:t>
      </w:r>
      <w:r w:rsidRPr="00F50491">
        <w:rPr>
          <w:rFonts w:ascii="Times New Roman" w:hAnsi="Times New Roman" w:cs="Times New Roman"/>
          <w:sz w:val="28"/>
          <w:szCs w:val="28"/>
          <w:lang w:val="ro-RO"/>
        </w:rPr>
        <w:t xml:space="preserve">proiect „Eficientizare Energetica </w:t>
      </w:r>
      <w:r>
        <w:rPr>
          <w:rFonts w:ascii="Times New Roman" w:hAnsi="Times New Roman" w:cs="Times New Roman"/>
          <w:sz w:val="28"/>
          <w:szCs w:val="28"/>
          <w:lang w:val="ro-RO"/>
        </w:rPr>
        <w:t>Gradinita cu Program Prelungit Sfantul Mucenic Mina</w:t>
      </w:r>
      <w:r w:rsidRPr="00F50491">
        <w:rPr>
          <w:rFonts w:ascii="Times New Roman" w:hAnsi="Times New Roman" w:cs="Times New Roman"/>
          <w:sz w:val="28"/>
          <w:szCs w:val="28"/>
          <w:lang w:val="ro-RO"/>
        </w:rPr>
        <w:t>” transmis</w:t>
      </w:r>
      <w:r>
        <w:rPr>
          <w:rFonts w:ascii="Times New Roman" w:hAnsi="Times New Roman" w:cs="Times New Roman"/>
          <w:sz w:val="28"/>
          <w:szCs w:val="28"/>
          <w:lang w:val="ro-RO"/>
        </w:rPr>
        <w:t>e</w:t>
      </w:r>
      <w:r w:rsidRPr="00F50491">
        <w:rPr>
          <w:rFonts w:ascii="Times New Roman" w:hAnsi="Times New Roman" w:cs="Times New Roman"/>
          <w:sz w:val="28"/>
          <w:szCs w:val="28"/>
          <w:lang w:val="ro-RO"/>
        </w:rPr>
        <w:t xml:space="preserve"> de ADR Sud Muntenia</w:t>
      </w:r>
      <w:r w:rsidRPr="00903231">
        <w:rPr>
          <w:rFonts w:ascii="Times New Roman" w:hAnsi="Times New Roman" w:cs="Times New Roman"/>
          <w:sz w:val="28"/>
          <w:szCs w:val="28"/>
          <w:lang w:val="ro-RO"/>
        </w:rPr>
        <w:t xml:space="preserve">; </w:t>
      </w:r>
      <w:r w:rsidRPr="00736C82">
        <w:rPr>
          <w:rFonts w:ascii="Times New Roman" w:hAnsi="Times New Roman" w:cs="Times New Roman"/>
          <w:sz w:val="28"/>
          <w:szCs w:val="28"/>
          <w:lang w:val="ro-RO"/>
        </w:rPr>
        <w:t>transmitere consultant management proiect si manager proiect;</w:t>
      </w:r>
    </w:p>
    <w:p w:rsidR="008B7209" w:rsidRPr="00112F8F"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736C82">
        <w:rPr>
          <w:rFonts w:ascii="Times New Roman" w:hAnsi="Times New Roman" w:cs="Times New Roman"/>
          <w:sz w:val="28"/>
          <w:szCs w:val="28"/>
          <w:lang w:val="ro-RO"/>
        </w:rPr>
        <w:t xml:space="preserve">Discutii/corespondenta auditor </w:t>
      </w:r>
      <w:r w:rsidRPr="00112F8F">
        <w:rPr>
          <w:rFonts w:ascii="Times New Roman" w:hAnsi="Times New Roman" w:cs="Times New Roman"/>
          <w:sz w:val="28"/>
          <w:szCs w:val="28"/>
          <w:lang w:val="ro-RO"/>
        </w:rPr>
        <w:t>proiecte „Eficientizare Energetica Scoala Gimnaziala George Cosbuc” si „Eficientizare Energetica Liceul Tehnologic 1 Mai – Sala de Sport” ref. documentatie audit financiar;</w:t>
      </w:r>
    </w:p>
    <w:p w:rsidR="008B7209"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Studiu Program „Innovation Fund” – Apelul Innovation Fund Small Scale Projects;</w:t>
      </w:r>
    </w:p>
    <w:p w:rsidR="008B7209" w:rsidRPr="00736C82"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736C82">
        <w:rPr>
          <w:rFonts w:ascii="Times New Roman" w:hAnsi="Times New Roman" w:cs="Times New Roman"/>
          <w:sz w:val="28"/>
          <w:szCs w:val="28"/>
          <w:lang w:val="ro-RO"/>
        </w:rPr>
        <w:t>Situatie membrii UIP</w:t>
      </w:r>
      <w:r>
        <w:rPr>
          <w:rFonts w:ascii="Times New Roman" w:hAnsi="Times New Roman" w:cs="Times New Roman"/>
          <w:sz w:val="28"/>
          <w:szCs w:val="28"/>
          <w:lang w:val="ro-RO"/>
        </w:rPr>
        <w:t xml:space="preserve"> </w:t>
      </w:r>
      <w:r w:rsidRPr="00112F8F">
        <w:rPr>
          <w:rFonts w:ascii="Times New Roman" w:hAnsi="Times New Roman" w:cs="Times New Roman"/>
          <w:sz w:val="28"/>
          <w:szCs w:val="28"/>
          <w:lang w:val="ro-RO"/>
        </w:rPr>
        <w:t>„Eficientizare Energetica Scoala Gimnaziala George Cosbuc” si „Eficientizare Energetica Liceul Tehnologic 1 Mai – Sala de Sport”</w:t>
      </w:r>
      <w:r>
        <w:rPr>
          <w:rFonts w:ascii="Times New Roman" w:hAnsi="Times New Roman" w:cs="Times New Roman"/>
          <w:sz w:val="28"/>
          <w:szCs w:val="28"/>
          <w:lang w:val="ro-RO"/>
        </w:rPr>
        <w:t xml:space="preserve">, </w:t>
      </w:r>
      <w:r w:rsidRPr="00112F8F">
        <w:rPr>
          <w:rFonts w:ascii="Times New Roman" w:hAnsi="Times New Roman" w:cs="Times New Roman"/>
          <w:sz w:val="28"/>
          <w:szCs w:val="28"/>
          <w:lang w:val="ro-RO"/>
        </w:rPr>
        <w:t xml:space="preserve"> </w:t>
      </w:r>
      <w:r>
        <w:rPr>
          <w:rFonts w:ascii="Times New Roman" w:hAnsi="Times New Roman" w:cs="Times New Roman"/>
          <w:sz w:val="28"/>
          <w:szCs w:val="28"/>
          <w:lang w:val="ro-RO"/>
        </w:rPr>
        <w:t>„Eficientizare Energetica Liceul Tehnologic de Servicii Sfantul Apostol Andrei in municipiul Ploiesti”;</w:t>
      </w:r>
    </w:p>
    <w:p w:rsidR="008B7209"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ofiteri monitorizare ADR Sud Muntenia si responsabili achizitii publice ref. stadiu achizitii proiecte </w:t>
      </w:r>
      <w:r w:rsidRPr="00D33C83">
        <w:rPr>
          <w:rFonts w:ascii="Times New Roman" w:hAnsi="Times New Roman" w:cs="Times New Roman"/>
          <w:sz w:val="28"/>
          <w:szCs w:val="28"/>
          <w:lang w:val="ro-RO"/>
        </w:rPr>
        <w:t>„Eficientizare Energetica Scoala Gimnaziala George Cosbuc” si „Eficientizare Energetica Liceul Tehnologic 1 Mai – Sala de Sport”</w:t>
      </w:r>
      <w:r>
        <w:rPr>
          <w:rFonts w:ascii="Times New Roman" w:hAnsi="Times New Roman" w:cs="Times New Roman"/>
          <w:sz w:val="28"/>
          <w:szCs w:val="28"/>
          <w:lang w:val="ro-RO"/>
        </w:rPr>
        <w:t>, „Eficientizare Energetica Liceul Tehnologic de Servicii Sfantul Apostol Andrei in municipiul Ploiesti”;</w:t>
      </w:r>
    </w:p>
    <w:p w:rsidR="008B7209" w:rsidRPr="00112F8F"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112F8F">
        <w:rPr>
          <w:rFonts w:ascii="Times New Roman" w:hAnsi="Times New Roman" w:cs="Times New Roman"/>
          <w:sz w:val="28"/>
          <w:szCs w:val="28"/>
          <w:lang w:val="ro-RO"/>
        </w:rPr>
        <w:t>Participare la completare raport de activitate anual DRI pentru anul 2020;</w:t>
      </w:r>
    </w:p>
    <w:p w:rsidR="008B7209" w:rsidRPr="00112F8F"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112F8F">
        <w:rPr>
          <w:rFonts w:ascii="Times New Roman" w:hAnsi="Times New Roman" w:cs="Times New Roman"/>
          <w:sz w:val="28"/>
          <w:szCs w:val="28"/>
          <w:lang w:val="ro-RO"/>
        </w:rPr>
        <w:t>Verificare proiecte MYSMIS;</w:t>
      </w:r>
    </w:p>
    <w:p w:rsidR="008B7209" w:rsidRPr="0047727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77271">
        <w:rPr>
          <w:rFonts w:ascii="Times New Roman" w:hAnsi="Times New Roman" w:cs="Times New Roman"/>
          <w:sz w:val="28"/>
          <w:szCs w:val="28"/>
          <w:lang w:val="ro-RO"/>
        </w:rPr>
        <w:t>Raspuns solicitare clarificari reverificare C</w:t>
      </w:r>
      <w:r>
        <w:rPr>
          <w:rFonts w:ascii="Times New Roman" w:hAnsi="Times New Roman" w:cs="Times New Roman"/>
          <w:sz w:val="28"/>
          <w:szCs w:val="28"/>
          <w:lang w:val="ro-RO"/>
        </w:rPr>
        <w:t xml:space="preserve">erere de </w:t>
      </w:r>
      <w:r w:rsidRPr="00477271">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477271">
        <w:rPr>
          <w:rFonts w:ascii="Times New Roman" w:hAnsi="Times New Roman" w:cs="Times New Roman"/>
          <w:sz w:val="28"/>
          <w:szCs w:val="28"/>
          <w:lang w:val="ro-RO"/>
        </w:rPr>
        <w:t>2 „EFICIENTIZARE ENERGETICA COLEGIUL TEHNIC NATIONAL ALEXANDRU IOAN CUZA”</w:t>
      </w:r>
      <w:r>
        <w:rPr>
          <w:rFonts w:ascii="Times New Roman" w:hAnsi="Times New Roman" w:cs="Times New Roman"/>
          <w:sz w:val="28"/>
          <w:szCs w:val="28"/>
          <w:lang w:val="ro-RO"/>
        </w:rPr>
        <w:t>;</w:t>
      </w:r>
    </w:p>
    <w:p w:rsidR="008B7209" w:rsidRPr="0047727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77271">
        <w:rPr>
          <w:rFonts w:ascii="Times New Roman" w:hAnsi="Times New Roman" w:cs="Times New Roman"/>
          <w:sz w:val="28"/>
          <w:szCs w:val="28"/>
          <w:lang w:val="ro-RO"/>
        </w:rPr>
        <w:lastRenderedPageBreak/>
        <w:t xml:space="preserve">Notificare </w:t>
      </w:r>
      <w:r>
        <w:rPr>
          <w:rFonts w:ascii="Times New Roman" w:hAnsi="Times New Roman" w:cs="Times New Roman"/>
          <w:sz w:val="28"/>
          <w:szCs w:val="28"/>
          <w:lang w:val="ro-RO"/>
        </w:rPr>
        <w:t xml:space="preserve">nr. </w:t>
      </w:r>
      <w:r w:rsidRPr="00477271">
        <w:rPr>
          <w:rFonts w:ascii="Times New Roman" w:hAnsi="Times New Roman" w:cs="Times New Roman"/>
          <w:sz w:val="28"/>
          <w:szCs w:val="28"/>
          <w:lang w:val="ro-RO"/>
        </w:rPr>
        <w:t>6 UIP „EFICIENTIZARE ENERGETICA COLEGIUL TEHNIC NATIONAL ALEXANDRU IOAN CUZA”</w:t>
      </w:r>
      <w:r>
        <w:rPr>
          <w:rFonts w:ascii="Times New Roman" w:hAnsi="Times New Roman" w:cs="Times New Roman"/>
          <w:sz w:val="28"/>
          <w:szCs w:val="28"/>
          <w:lang w:val="ro-RO"/>
        </w:rPr>
        <w:t>;</w:t>
      </w:r>
    </w:p>
    <w:p w:rsidR="008B7209" w:rsidRPr="0047727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77271">
        <w:rPr>
          <w:rFonts w:ascii="Times New Roman" w:hAnsi="Times New Roman" w:cs="Times New Roman"/>
          <w:sz w:val="28"/>
          <w:szCs w:val="28"/>
          <w:lang w:val="ro-RO"/>
        </w:rPr>
        <w:t>Draft raspuns solicitare clarificari reverificare C</w:t>
      </w:r>
      <w:r>
        <w:rPr>
          <w:rFonts w:ascii="Times New Roman" w:hAnsi="Times New Roman" w:cs="Times New Roman"/>
          <w:sz w:val="28"/>
          <w:szCs w:val="28"/>
          <w:lang w:val="ro-RO"/>
        </w:rPr>
        <w:t xml:space="preserve">erere de </w:t>
      </w:r>
      <w:r w:rsidRPr="00477271">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477271">
        <w:rPr>
          <w:rFonts w:ascii="Times New Roman" w:hAnsi="Times New Roman" w:cs="Times New Roman"/>
          <w:sz w:val="28"/>
          <w:szCs w:val="28"/>
          <w:lang w:val="ro-RO"/>
        </w:rPr>
        <w:t>2 „EFICIENTIZARE ENERGETICA: -GRADINITA CU PROGRAM PRELUNGIT SFANTUL MUCENIC MINA”</w:t>
      </w:r>
      <w:r>
        <w:rPr>
          <w:rFonts w:ascii="Times New Roman" w:hAnsi="Times New Roman" w:cs="Times New Roman"/>
          <w:sz w:val="28"/>
          <w:szCs w:val="28"/>
          <w:lang w:val="ro-RO"/>
        </w:rPr>
        <w:t>;</w:t>
      </w:r>
    </w:p>
    <w:p w:rsidR="008B7209" w:rsidRPr="0047727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77271">
        <w:rPr>
          <w:rFonts w:ascii="Times New Roman" w:hAnsi="Times New Roman" w:cs="Times New Roman"/>
          <w:sz w:val="28"/>
          <w:szCs w:val="28"/>
          <w:lang w:val="ro-RO"/>
        </w:rPr>
        <w:t>Situatie contract lucrari pentru ofiterul de proiect de la ADR</w:t>
      </w:r>
      <w:r>
        <w:rPr>
          <w:rFonts w:ascii="Times New Roman" w:hAnsi="Times New Roman" w:cs="Times New Roman"/>
          <w:sz w:val="28"/>
          <w:szCs w:val="28"/>
          <w:lang w:val="ro-RO"/>
        </w:rPr>
        <w:t xml:space="preserve"> Sud Muntenia </w:t>
      </w:r>
      <w:r w:rsidRPr="00477271">
        <w:rPr>
          <w:rFonts w:ascii="Times New Roman" w:hAnsi="Times New Roman" w:cs="Times New Roman"/>
          <w:sz w:val="28"/>
          <w:szCs w:val="28"/>
          <w:lang w:val="ro-RO"/>
        </w:rPr>
        <w:t>p</w:t>
      </w:r>
      <w:r>
        <w:rPr>
          <w:rFonts w:ascii="Times New Roman" w:hAnsi="Times New Roman" w:cs="Times New Roman"/>
          <w:sz w:val="28"/>
          <w:szCs w:val="28"/>
          <w:lang w:val="ro-RO"/>
        </w:rPr>
        <w:t>entru</w:t>
      </w:r>
      <w:r w:rsidRPr="00477271">
        <w:rPr>
          <w:rFonts w:ascii="Times New Roman" w:hAnsi="Times New Roman" w:cs="Times New Roman"/>
          <w:sz w:val="28"/>
          <w:szCs w:val="28"/>
          <w:lang w:val="ro-RO"/>
        </w:rPr>
        <w:t xml:space="preserve"> „EFICIENTIZARE ENERGETICA: -GRADINITA CU PROGRAM PRELUNGIT SFANTUL MUCENIC MINA”</w:t>
      </w:r>
      <w:r>
        <w:rPr>
          <w:rFonts w:ascii="Times New Roman" w:hAnsi="Times New Roman" w:cs="Times New Roman"/>
          <w:sz w:val="28"/>
          <w:szCs w:val="28"/>
          <w:lang w:val="ro-RO"/>
        </w:rPr>
        <w:t>;</w:t>
      </w:r>
    </w:p>
    <w:p w:rsidR="008B7209" w:rsidRPr="00F97756"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F97756">
        <w:rPr>
          <w:rFonts w:ascii="Times New Roman" w:hAnsi="Times New Roman" w:cs="Times New Roman"/>
          <w:sz w:val="28"/>
          <w:szCs w:val="28"/>
          <w:lang w:val="ro-RO"/>
        </w:rPr>
        <w:t>​​​​Discutii si corespondenta cu reprezentantii Municipiului Ploiesti si Solaris privind cererea de avans pentru proiectul “Achizitie mijloace de transport public – troleibuze 12 m, Ploiesti, Tg. Jiu”;</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C106CC">
        <w:rPr>
          <w:rFonts w:ascii="Times New Roman" w:hAnsi="Times New Roman" w:cs="Times New Roman"/>
          <w:sz w:val="28"/>
          <w:szCs w:val="28"/>
          <w:lang w:val="ro-RO"/>
        </w:rPr>
        <w:t>ompletare date raport anual al Directiei Relatii Internationale;</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106CC">
        <w:rPr>
          <w:rFonts w:ascii="Times New Roman" w:hAnsi="Times New Roman" w:cs="Times New Roman"/>
          <w:sz w:val="28"/>
          <w:szCs w:val="28"/>
          <w:lang w:val="ro-RO"/>
        </w:rPr>
        <w:t xml:space="preserve">aspuns adresa Solaris pentru proiectul </w:t>
      </w:r>
      <w:r>
        <w:rPr>
          <w:rFonts w:ascii="Times New Roman" w:hAnsi="Times New Roman" w:cs="Times New Roman"/>
          <w:sz w:val="28"/>
          <w:szCs w:val="28"/>
          <w:lang w:val="ro-RO"/>
        </w:rPr>
        <w:t>“Achizit</w:t>
      </w:r>
      <w:r w:rsidRPr="00C106CC">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C106CC">
        <w:rPr>
          <w:rFonts w:ascii="Times New Roman" w:hAnsi="Times New Roman" w:cs="Times New Roman"/>
          <w:sz w:val="28"/>
          <w:szCs w:val="28"/>
          <w:lang w:val="ro-RO"/>
        </w:rPr>
        <w:t>ti, Tg. Jiu”;</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106CC">
        <w:rPr>
          <w:rFonts w:ascii="Times New Roman" w:hAnsi="Times New Roman" w:cs="Times New Roman"/>
          <w:sz w:val="28"/>
          <w:szCs w:val="28"/>
          <w:lang w:val="ro-RO"/>
        </w:rPr>
        <w:t>aport evaluare final procedura achizitii publice servicii de dirigentie de santier pentru proiectul „Eficientizare energetica blocuri in Municipiul Ploiesti – Lot 2”;</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106CC">
        <w:rPr>
          <w:rFonts w:ascii="Times New Roman" w:hAnsi="Times New Roman" w:cs="Times New Roman"/>
          <w:sz w:val="28"/>
          <w:szCs w:val="28"/>
          <w:lang w:val="ro-RO"/>
        </w:rPr>
        <w:t>iscutii si corespondenta cu reprezentantul OI ADR Sud Muntenia si resposabilul achizitii publice privind reluarea procedurii achizitie publica executie lucrari pentru proiectul „Eficientizare energetica blocuri in Municipiul Ploiesti – Lot 1”;</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106CC">
        <w:rPr>
          <w:rFonts w:ascii="Times New Roman" w:hAnsi="Times New Roman" w:cs="Times New Roman"/>
          <w:sz w:val="28"/>
          <w:szCs w:val="28"/>
          <w:lang w:val="ro-RO"/>
        </w:rPr>
        <w:t>erificare si semnare factura management pentru proiectul „Eficientizare energetica blocuri in Municipiul Ploiesti – Lot 1”;</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106CC">
        <w:rPr>
          <w:rFonts w:ascii="Times New Roman" w:hAnsi="Times New Roman" w:cs="Times New Roman"/>
          <w:sz w:val="28"/>
          <w:szCs w:val="28"/>
          <w:lang w:val="ro-RO"/>
        </w:rPr>
        <w:t>erificare si inregistrare raport activitate consultanta in managementul proiectului pentru proiectul „Eficientizare energetica blocuri in Municipiul Ploiesti – Lot 2”;</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106CC">
        <w:rPr>
          <w:rFonts w:ascii="Times New Roman" w:hAnsi="Times New Roman" w:cs="Times New Roman"/>
          <w:sz w:val="28"/>
          <w:szCs w:val="28"/>
          <w:lang w:val="ro-RO"/>
        </w:rPr>
        <w:t>iscutii si corespondenta cu reprezentantul OI ADR Sud Muntenia si consultantul privind informarea de plata aferenta CR2 pentru proiectul „Eficientizare energetica blocuri in Municipiul Ploiesti – Lot 2”;</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106CC">
        <w:rPr>
          <w:rFonts w:ascii="Times New Roman" w:hAnsi="Times New Roman" w:cs="Times New Roman"/>
          <w:sz w:val="28"/>
          <w:szCs w:val="28"/>
          <w:lang w:val="ro-RO"/>
        </w:rPr>
        <w:t>ituatie Unitati Implementare Proiecte;</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106CC">
        <w:rPr>
          <w:rFonts w:ascii="Times New Roman" w:hAnsi="Times New Roman" w:cs="Times New Roman"/>
          <w:sz w:val="28"/>
          <w:szCs w:val="28"/>
          <w:lang w:val="ro-RO"/>
        </w:rPr>
        <w:t>iscutii si corespondenta cu reprezentantii Municipiului Ploiesti si consultantul privind transformarea in firma platitoare de TVA pentru proiectul „Eficientizare energetica blocuri in Municipiul Ploiesti – Lot 1”;</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402C9A">
        <w:rPr>
          <w:rFonts w:ascii="Times New Roman" w:hAnsi="Times New Roman" w:cs="Times New Roman"/>
          <w:sz w:val="28"/>
          <w:szCs w:val="28"/>
          <w:lang w:val="ro-RO"/>
        </w:rPr>
        <w:t>Discu</w:t>
      </w:r>
      <w:r>
        <w:rPr>
          <w:rFonts w:ascii="Times New Roman" w:hAnsi="Times New Roman" w:cs="Times New Roman"/>
          <w:sz w:val="28"/>
          <w:szCs w:val="28"/>
          <w:lang w:val="ro-RO"/>
        </w:rPr>
        <w:t>t</w:t>
      </w:r>
      <w:r w:rsidRPr="00402C9A">
        <w:rPr>
          <w:rFonts w:ascii="Times New Roman" w:hAnsi="Times New Roman" w:cs="Times New Roman"/>
          <w:sz w:val="28"/>
          <w:szCs w:val="28"/>
          <w:lang w:val="ro-RO"/>
        </w:rPr>
        <w:t xml:space="preserve">ii/corespondenta cu responsabilul tehnic, responsabilul </w:t>
      </w:r>
      <w:r>
        <w:rPr>
          <w:rFonts w:ascii="Times New Roman" w:hAnsi="Times New Roman" w:cs="Times New Roman"/>
          <w:sz w:val="28"/>
          <w:szCs w:val="28"/>
          <w:lang w:val="ro-RO"/>
        </w:rPr>
        <w:t xml:space="preserve">SC </w:t>
      </w:r>
      <w:r w:rsidRPr="00402C9A">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402C9A">
        <w:rPr>
          <w:rFonts w:ascii="Times New Roman" w:hAnsi="Times New Roman" w:cs="Times New Roman"/>
          <w:sz w:val="28"/>
          <w:szCs w:val="28"/>
          <w:lang w:val="ro-RO"/>
        </w:rPr>
        <w:t>si managerul proiectelor „Eficientizare consumuri</w:t>
      </w:r>
      <w:r>
        <w:rPr>
          <w:rFonts w:ascii="Times New Roman" w:hAnsi="Times New Roman" w:cs="Times New Roman"/>
          <w:sz w:val="28"/>
          <w:szCs w:val="28"/>
          <w:lang w:val="ro-RO"/>
        </w:rPr>
        <w:t xml:space="preserve"> energetice in municipiul Ploies</w:t>
      </w:r>
      <w:r w:rsidRPr="00402C9A">
        <w:rPr>
          <w:rFonts w:ascii="Times New Roman" w:hAnsi="Times New Roman" w:cs="Times New Roman"/>
          <w:sz w:val="28"/>
          <w:szCs w:val="28"/>
          <w:lang w:val="ro-RO"/>
        </w:rPr>
        <w:t>ti – sistem iluminat public traseu tramvai 101 si 102” referitoare la ca</w:t>
      </w:r>
      <w:r>
        <w:rPr>
          <w:rFonts w:ascii="Times New Roman" w:hAnsi="Times New Roman" w:cs="Times New Roman"/>
          <w:sz w:val="28"/>
          <w:szCs w:val="28"/>
          <w:lang w:val="ro-RO"/>
        </w:rPr>
        <w:t>ietele de sarcini pentru achizit</w:t>
      </w:r>
      <w:r w:rsidRPr="00402C9A">
        <w:rPr>
          <w:rFonts w:ascii="Times New Roman" w:hAnsi="Times New Roman" w:cs="Times New Roman"/>
          <w:sz w:val="28"/>
          <w:szCs w:val="28"/>
          <w:lang w:val="ro-RO"/>
        </w:rPr>
        <w:t>ia lucr</w:t>
      </w:r>
      <w:r>
        <w:rPr>
          <w:rFonts w:ascii="Times New Roman" w:hAnsi="Times New Roman" w:cs="Times New Roman"/>
          <w:sz w:val="28"/>
          <w:szCs w:val="28"/>
          <w:lang w:val="ro-RO"/>
        </w:rPr>
        <w:t>a</w:t>
      </w:r>
      <w:r w:rsidRPr="00402C9A">
        <w:rPr>
          <w:rFonts w:ascii="Times New Roman" w:hAnsi="Times New Roman" w:cs="Times New Roman"/>
          <w:sz w:val="28"/>
          <w:szCs w:val="28"/>
          <w:lang w:val="ro-RO"/>
        </w:rPr>
        <w:t>rilor</w:t>
      </w:r>
      <w:r>
        <w:rPr>
          <w:rFonts w:ascii="Times New Roman" w:hAnsi="Times New Roman" w:cs="Times New Roman"/>
          <w:sz w:val="28"/>
          <w:szCs w:val="28"/>
          <w:lang w:val="ro-RO"/>
        </w:rPr>
        <w:t>;</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402C9A">
        <w:rPr>
          <w:rFonts w:ascii="Times New Roman" w:hAnsi="Times New Roman" w:cs="Times New Roman"/>
          <w:sz w:val="28"/>
          <w:szCs w:val="28"/>
          <w:lang w:val="ro-RO"/>
        </w:rPr>
        <w:t xml:space="preserve">ii/corespondenta cu dirigintele de </w:t>
      </w:r>
      <w:r>
        <w:rPr>
          <w:rFonts w:ascii="Times New Roman" w:hAnsi="Times New Roman" w:cs="Times New Roman"/>
          <w:sz w:val="28"/>
          <w:szCs w:val="28"/>
          <w:lang w:val="ro-RO"/>
        </w:rPr>
        <w:t>s</w:t>
      </w:r>
      <w:r w:rsidRPr="00402C9A">
        <w:rPr>
          <w:rFonts w:ascii="Times New Roman" w:hAnsi="Times New Roman" w:cs="Times New Roman"/>
          <w:sz w:val="28"/>
          <w:szCs w:val="28"/>
          <w:lang w:val="ro-RO"/>
        </w:rPr>
        <w:t xml:space="preserve">antier </w:t>
      </w:r>
      <w:r>
        <w:rPr>
          <w:rFonts w:ascii="Times New Roman" w:hAnsi="Times New Roman" w:cs="Times New Roman"/>
          <w:sz w:val="28"/>
          <w:szCs w:val="28"/>
          <w:lang w:val="ro-RO"/>
        </w:rPr>
        <w:t>s</w:t>
      </w:r>
      <w:r w:rsidRPr="00402C9A">
        <w:rPr>
          <w:rFonts w:ascii="Times New Roman" w:hAnsi="Times New Roman" w:cs="Times New Roman"/>
          <w:sz w:val="28"/>
          <w:szCs w:val="28"/>
          <w:lang w:val="ro-RO"/>
        </w:rPr>
        <w:t>i responsabilul tehnic „Cre</w:t>
      </w:r>
      <w:r>
        <w:rPr>
          <w:rFonts w:ascii="Times New Roman" w:hAnsi="Times New Roman" w:cs="Times New Roman"/>
          <w:sz w:val="28"/>
          <w:szCs w:val="28"/>
          <w:lang w:val="ro-RO"/>
        </w:rPr>
        <w:t>sterea mobilitat</w:t>
      </w:r>
      <w:r w:rsidRPr="00402C9A">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402C9A">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402C9A">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402C9A">
        <w:rPr>
          <w:rFonts w:ascii="Times New Roman" w:hAnsi="Times New Roman" w:cs="Times New Roman"/>
          <w:sz w:val="28"/>
          <w:szCs w:val="28"/>
          <w:lang w:val="ro-RO"/>
        </w:rPr>
        <w:t xml:space="preserve">ii cu peroane adaptate </w:t>
      </w:r>
      <w:r w:rsidRPr="00402C9A">
        <w:rPr>
          <w:rFonts w:ascii="Times New Roman" w:hAnsi="Times New Roman" w:cs="Times New Roman"/>
          <w:sz w:val="28"/>
          <w:szCs w:val="28"/>
          <w:lang w:val="ro-RO"/>
        </w:rPr>
        <w:lastRenderedPageBreak/>
        <w:t>persoanelor cu dizabilit</w:t>
      </w:r>
      <w:r>
        <w:rPr>
          <w:rFonts w:ascii="Times New Roman" w:hAnsi="Times New Roman" w:cs="Times New Roman"/>
          <w:sz w:val="28"/>
          <w:szCs w:val="28"/>
          <w:lang w:val="ro-RO"/>
        </w:rPr>
        <w:t>at</w:t>
      </w:r>
      <w:r w:rsidRPr="00402C9A">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si automatizare – etapa I”;</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402C9A">
        <w:rPr>
          <w:rFonts w:ascii="Times New Roman" w:hAnsi="Times New Roman" w:cs="Times New Roman"/>
          <w:sz w:val="28"/>
          <w:szCs w:val="28"/>
          <w:lang w:val="ro-RO"/>
        </w:rPr>
        <w:t>Studiu modalitate de plata factura verificatori Proiect tehnic pentru proiectul „Eficientizare consumuri energetice in municipiul Ploie</w:t>
      </w:r>
      <w:r>
        <w:rPr>
          <w:rFonts w:ascii="Times New Roman" w:hAnsi="Times New Roman" w:cs="Times New Roman"/>
          <w:sz w:val="28"/>
          <w:szCs w:val="28"/>
          <w:lang w:val="ro-RO"/>
        </w:rPr>
        <w:t>s</w:t>
      </w:r>
      <w:r w:rsidRPr="00402C9A">
        <w:rPr>
          <w:rFonts w:ascii="Times New Roman" w:hAnsi="Times New Roman" w:cs="Times New Roman"/>
          <w:sz w:val="28"/>
          <w:szCs w:val="28"/>
          <w:lang w:val="ro-RO"/>
        </w:rPr>
        <w:t xml:space="preserve">ti – sistem iluminat public traseu tramvai 101” din cheltuieli eligibile/neeligibile (studiu cerere de </w:t>
      </w:r>
      <w:r>
        <w:rPr>
          <w:rFonts w:ascii="Times New Roman" w:hAnsi="Times New Roman" w:cs="Times New Roman"/>
          <w:sz w:val="28"/>
          <w:szCs w:val="28"/>
          <w:lang w:val="ro-RO"/>
        </w:rPr>
        <w:t>finant</w:t>
      </w:r>
      <w:r w:rsidRPr="00402C9A">
        <w:rPr>
          <w:rFonts w:ascii="Times New Roman" w:hAnsi="Times New Roman" w:cs="Times New Roman"/>
          <w:sz w:val="28"/>
          <w:szCs w:val="28"/>
          <w:lang w:val="ro-RO"/>
        </w:rPr>
        <w:t xml:space="preserve">are si contract verificatori, </w:t>
      </w:r>
      <w:r>
        <w:rPr>
          <w:rFonts w:ascii="Times New Roman" w:hAnsi="Times New Roman" w:cs="Times New Roman"/>
          <w:sz w:val="28"/>
          <w:szCs w:val="28"/>
          <w:lang w:val="ro-RO"/>
        </w:rPr>
        <w:t>discut</w:t>
      </w:r>
      <w:r w:rsidRPr="00402C9A">
        <w:rPr>
          <w:rFonts w:ascii="Times New Roman" w:hAnsi="Times New Roman" w:cs="Times New Roman"/>
          <w:sz w:val="28"/>
          <w:szCs w:val="28"/>
          <w:lang w:val="ro-RO"/>
        </w:rPr>
        <w:t>ii cu responsabilul tehnic, economic, managementul proiectului si proiectant – corespondenta</w:t>
      </w:r>
      <w:r>
        <w:rPr>
          <w:rFonts w:ascii="Times New Roman" w:hAnsi="Times New Roman" w:cs="Times New Roman"/>
          <w:sz w:val="28"/>
          <w:szCs w:val="28"/>
          <w:lang w:val="ro-RO"/>
        </w:rPr>
        <w:t>);</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92325B">
        <w:rPr>
          <w:rFonts w:ascii="Times New Roman" w:hAnsi="Times New Roman" w:cs="Times New Roman"/>
          <w:sz w:val="28"/>
          <w:szCs w:val="28"/>
          <w:lang w:val="ro-RO"/>
        </w:rPr>
        <w:t xml:space="preserve">Initiere completare </w:t>
      </w:r>
      <w:bookmarkStart w:id="0" w:name="do|ax3|pa2"/>
      <w:r w:rsidRPr="0092325B">
        <w:rPr>
          <w:rFonts w:ascii="Times New Roman" w:hAnsi="Times New Roman" w:cs="Times New Roman"/>
          <w:sz w:val="28"/>
          <w:szCs w:val="28"/>
          <w:lang w:val="ro-RO"/>
        </w:rPr>
        <w:fldChar w:fldCharType="begin"/>
      </w:r>
      <w:r w:rsidRPr="0092325B">
        <w:rPr>
          <w:rFonts w:ascii="Times New Roman" w:hAnsi="Times New Roman" w:cs="Times New Roman"/>
          <w:sz w:val="28"/>
          <w:szCs w:val="28"/>
          <w:lang w:val="ro-RO"/>
        </w:rPr>
        <w:instrText xml:space="preserve"> HYPERLINK "https://idrept.ro/DocumentView.aspx?DocumentId=00211057" </w:instrText>
      </w:r>
      <w:r w:rsidRPr="0092325B">
        <w:rPr>
          <w:rFonts w:ascii="Times New Roman" w:hAnsi="Times New Roman" w:cs="Times New Roman"/>
          <w:sz w:val="28"/>
          <w:szCs w:val="28"/>
          <w:lang w:val="ro-RO"/>
        </w:rPr>
        <w:fldChar w:fldCharType="end"/>
      </w:r>
      <w:bookmarkEnd w:id="0"/>
      <w:r w:rsidRPr="0092325B">
        <w:rPr>
          <w:rFonts w:ascii="Times New Roman" w:hAnsi="Times New Roman" w:cs="Times New Roman"/>
          <w:sz w:val="28"/>
          <w:szCs w:val="28"/>
          <w:lang w:val="ro-RO"/>
        </w:rPr>
        <w:t xml:space="preserve">Raport de evaluare a performantelor profesionale individuale ale functionarilor publici </w:t>
      </w:r>
      <w:r w:rsidRPr="00402C9A">
        <w:rPr>
          <w:rFonts w:ascii="Times New Roman" w:hAnsi="Times New Roman" w:cs="Times New Roman"/>
          <w:sz w:val="28"/>
          <w:szCs w:val="28"/>
          <w:lang w:val="ro-RO"/>
        </w:rPr>
        <w:t>pentru activitatea desf</w:t>
      </w:r>
      <w:r>
        <w:rPr>
          <w:rFonts w:ascii="Times New Roman" w:hAnsi="Times New Roman" w:cs="Times New Roman"/>
          <w:sz w:val="28"/>
          <w:szCs w:val="28"/>
          <w:lang w:val="ro-RO"/>
        </w:rPr>
        <w:t>asurata i</w:t>
      </w:r>
      <w:r w:rsidRPr="00402C9A">
        <w:rPr>
          <w:rFonts w:ascii="Times New Roman" w:hAnsi="Times New Roman" w:cs="Times New Roman"/>
          <w:sz w:val="28"/>
          <w:szCs w:val="28"/>
          <w:lang w:val="ro-RO"/>
        </w:rPr>
        <w:t>ncep</w:t>
      </w:r>
      <w:r>
        <w:rPr>
          <w:rFonts w:ascii="Times New Roman" w:hAnsi="Times New Roman" w:cs="Times New Roman"/>
          <w:sz w:val="28"/>
          <w:szCs w:val="28"/>
          <w:lang w:val="ro-RO"/>
        </w:rPr>
        <w:t>a</w:t>
      </w:r>
      <w:r w:rsidRPr="00402C9A">
        <w:rPr>
          <w:rFonts w:ascii="Times New Roman" w:hAnsi="Times New Roman" w:cs="Times New Roman"/>
          <w:sz w:val="28"/>
          <w:szCs w:val="28"/>
          <w:lang w:val="ro-RO"/>
        </w:rPr>
        <w:t>nd cu 1 ianuarie 2020</w:t>
      </w:r>
      <w:r>
        <w:rPr>
          <w:rFonts w:ascii="Times New Roman" w:hAnsi="Times New Roman" w:cs="Times New Roman"/>
          <w:sz w:val="28"/>
          <w:szCs w:val="28"/>
          <w:lang w:val="ro-RO"/>
        </w:rPr>
        <w:t>;</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402C9A">
        <w:rPr>
          <w:rFonts w:ascii="Times New Roman" w:hAnsi="Times New Roman" w:cs="Times New Roman"/>
          <w:sz w:val="28"/>
          <w:szCs w:val="28"/>
          <w:lang w:val="ro-RO"/>
        </w:rPr>
        <w:t xml:space="preserve">Verificare in sistemul MySmis stadiu </w:t>
      </w:r>
      <w:r>
        <w:rPr>
          <w:rFonts w:ascii="Times New Roman" w:hAnsi="Times New Roman" w:cs="Times New Roman"/>
          <w:sz w:val="28"/>
          <w:szCs w:val="28"/>
          <w:lang w:val="ro-RO"/>
        </w:rPr>
        <w:t>proiecte;</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02C9A">
        <w:rPr>
          <w:rFonts w:ascii="Times New Roman" w:hAnsi="Times New Roman" w:cs="Times New Roman"/>
          <w:sz w:val="28"/>
          <w:szCs w:val="28"/>
          <w:lang w:val="ro-RO"/>
        </w:rPr>
        <w:t>nregistrare solicitare primita de la Serv. Inventariere si Evidenta Bunuri – discu</w:t>
      </w:r>
      <w:r>
        <w:rPr>
          <w:rFonts w:ascii="Times New Roman" w:hAnsi="Times New Roman" w:cs="Times New Roman"/>
          <w:sz w:val="28"/>
          <w:szCs w:val="28"/>
          <w:lang w:val="ro-RO"/>
        </w:rPr>
        <w:t>t</w:t>
      </w:r>
      <w:r w:rsidRPr="00402C9A">
        <w:rPr>
          <w:rFonts w:ascii="Times New Roman" w:hAnsi="Times New Roman" w:cs="Times New Roman"/>
          <w:sz w:val="28"/>
          <w:szCs w:val="28"/>
          <w:lang w:val="ro-RO"/>
        </w:rPr>
        <w:t>ii cu responsabilul tehnic si managementul proiectelor „Eficientizare consumuri</w:t>
      </w:r>
      <w:r>
        <w:rPr>
          <w:rFonts w:ascii="Times New Roman" w:hAnsi="Times New Roman" w:cs="Times New Roman"/>
          <w:sz w:val="28"/>
          <w:szCs w:val="28"/>
          <w:lang w:val="ro-RO"/>
        </w:rPr>
        <w:t xml:space="preserve"> energetice in municipiul Ploies</w:t>
      </w:r>
      <w:r w:rsidRPr="00402C9A">
        <w:rPr>
          <w:rFonts w:ascii="Times New Roman" w:hAnsi="Times New Roman" w:cs="Times New Roman"/>
          <w:sz w:val="28"/>
          <w:szCs w:val="28"/>
          <w:lang w:val="ro-RO"/>
        </w:rPr>
        <w:t>ti – sistem iluminat public traseu tramvai 101 si 102”  referitoare la documentele ce tre</w:t>
      </w:r>
      <w:r>
        <w:rPr>
          <w:rFonts w:ascii="Times New Roman" w:hAnsi="Times New Roman" w:cs="Times New Roman"/>
          <w:sz w:val="28"/>
          <w:szCs w:val="28"/>
          <w:lang w:val="ro-RO"/>
        </w:rPr>
        <w:t>buie prezentate de beneficiari in perioada de implementare s</w:t>
      </w:r>
      <w:r w:rsidRPr="00402C9A">
        <w:rPr>
          <w:rFonts w:ascii="Times New Roman" w:hAnsi="Times New Roman" w:cs="Times New Roman"/>
          <w:sz w:val="28"/>
          <w:szCs w:val="28"/>
          <w:lang w:val="ro-RO"/>
        </w:rPr>
        <w:t>i de durab</w:t>
      </w:r>
      <w:r>
        <w:rPr>
          <w:rFonts w:ascii="Times New Roman" w:hAnsi="Times New Roman" w:cs="Times New Roman"/>
          <w:sz w:val="28"/>
          <w:szCs w:val="28"/>
          <w:lang w:val="ro-RO"/>
        </w:rPr>
        <w:t>ilitate a contractului de finant</w:t>
      </w:r>
      <w:r w:rsidRPr="00402C9A">
        <w:rPr>
          <w:rFonts w:ascii="Times New Roman" w:hAnsi="Times New Roman" w:cs="Times New Roman"/>
          <w:sz w:val="28"/>
          <w:szCs w:val="28"/>
          <w:lang w:val="ro-RO"/>
        </w:rPr>
        <w:t>are – deplasare la D</w:t>
      </w:r>
      <w:r>
        <w:rPr>
          <w:rFonts w:ascii="Times New Roman" w:hAnsi="Times New Roman" w:cs="Times New Roman"/>
          <w:sz w:val="28"/>
          <w:szCs w:val="28"/>
          <w:lang w:val="ro-RO"/>
        </w:rPr>
        <w:t>GP</w:t>
      </w:r>
      <w:r w:rsidRPr="00402C9A">
        <w:rPr>
          <w:rFonts w:ascii="Times New Roman" w:hAnsi="Times New Roman" w:cs="Times New Roman"/>
          <w:sz w:val="28"/>
          <w:szCs w:val="28"/>
          <w:lang w:val="ro-RO"/>
        </w:rPr>
        <w:t xml:space="preserve"> pentru </w:t>
      </w:r>
      <w:r>
        <w:rPr>
          <w:rFonts w:ascii="Times New Roman" w:hAnsi="Times New Roman" w:cs="Times New Roman"/>
          <w:sz w:val="28"/>
          <w:szCs w:val="28"/>
          <w:lang w:val="ro-RO"/>
        </w:rPr>
        <w:t>la</w:t>
      </w:r>
      <w:r w:rsidRPr="00402C9A">
        <w:rPr>
          <w:rFonts w:ascii="Times New Roman" w:hAnsi="Times New Roman" w:cs="Times New Roman"/>
          <w:sz w:val="28"/>
          <w:szCs w:val="28"/>
          <w:lang w:val="ro-RO"/>
        </w:rPr>
        <w:t>muriri</w:t>
      </w:r>
      <w:r>
        <w:rPr>
          <w:rFonts w:ascii="Times New Roman" w:hAnsi="Times New Roman" w:cs="Times New Roman"/>
          <w:sz w:val="28"/>
          <w:szCs w:val="28"/>
          <w:lang w:val="ro-RO"/>
        </w:rPr>
        <w:t>;</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402C9A">
        <w:rPr>
          <w:rFonts w:ascii="Times New Roman" w:hAnsi="Times New Roman" w:cs="Times New Roman"/>
          <w:sz w:val="28"/>
          <w:szCs w:val="28"/>
          <w:lang w:val="ro-RO"/>
        </w:rPr>
        <w:t>Transmitere liste cu UI</w:t>
      </w:r>
      <w:r>
        <w:rPr>
          <w:rFonts w:ascii="Times New Roman" w:hAnsi="Times New Roman" w:cs="Times New Roman"/>
          <w:sz w:val="28"/>
          <w:szCs w:val="28"/>
          <w:lang w:val="ro-RO"/>
        </w:rPr>
        <w:t>P-uri pentru centralizare situat</w:t>
      </w:r>
      <w:r w:rsidRPr="00402C9A">
        <w:rPr>
          <w:rFonts w:ascii="Times New Roman" w:hAnsi="Times New Roman" w:cs="Times New Roman"/>
          <w:sz w:val="28"/>
          <w:szCs w:val="28"/>
          <w:lang w:val="ro-RO"/>
        </w:rPr>
        <w:t>ie UIP-uri</w:t>
      </w:r>
      <w:r>
        <w:rPr>
          <w:rFonts w:ascii="Times New Roman" w:hAnsi="Times New Roman" w:cs="Times New Roman"/>
          <w:sz w:val="28"/>
          <w:szCs w:val="28"/>
          <w:lang w:val="ro-RO"/>
        </w:rPr>
        <w:t>;</w:t>
      </w:r>
    </w:p>
    <w:p w:rsidR="008B7209" w:rsidRPr="00506090" w:rsidRDefault="008B7209" w:rsidP="008B7209">
      <w:pPr>
        <w:pStyle w:val="Listparagraf"/>
        <w:numPr>
          <w:ilvl w:val="0"/>
          <w:numId w:val="1"/>
        </w:numPr>
        <w:spacing w:line="252" w:lineRule="auto"/>
        <w:ind w:left="720"/>
        <w:jc w:val="both"/>
        <w:rPr>
          <w:rFonts w:ascii="ud untenia" w:hAnsi="ud untenia"/>
          <w:b/>
          <w:bCs/>
          <w:sz w:val="28"/>
          <w:szCs w:val="28"/>
          <w:lang w:val="ro-RO"/>
        </w:rPr>
      </w:pPr>
      <w:r w:rsidRPr="00506090">
        <w:rPr>
          <w:rFonts w:ascii="ud untenia" w:hAnsi="ud untenia"/>
          <w:sz w:val="28"/>
          <w:szCs w:val="28"/>
          <w:lang w:val="ro-RO"/>
        </w:rPr>
        <w:t>Transmitere documente solicitate pentru proiectul  „Eficientizare energetica blocuri in Municipiul Ploiesti - Lot 3” spre verificare la auditul proiectului;</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402C9A">
        <w:rPr>
          <w:rFonts w:ascii="Times New Roman" w:hAnsi="Times New Roman" w:cs="Times New Roman"/>
          <w:sz w:val="28"/>
          <w:szCs w:val="28"/>
          <w:lang w:val="ro-RO"/>
        </w:rPr>
        <w:t xml:space="preserve">Adresa de </w:t>
      </w:r>
      <w:r>
        <w:rPr>
          <w:rFonts w:ascii="Times New Roman" w:hAnsi="Times New Roman" w:cs="Times New Roman"/>
          <w:sz w:val="28"/>
          <w:szCs w:val="28"/>
          <w:lang w:val="ro-RO"/>
        </w:rPr>
        <w:t>ra</w:t>
      </w:r>
      <w:r w:rsidRPr="00402C9A">
        <w:rPr>
          <w:rFonts w:ascii="Times New Roman" w:hAnsi="Times New Roman" w:cs="Times New Roman"/>
          <w:sz w:val="28"/>
          <w:szCs w:val="28"/>
          <w:lang w:val="ro-RO"/>
        </w:rPr>
        <w:t>spuns c</w:t>
      </w:r>
      <w:r>
        <w:rPr>
          <w:rFonts w:ascii="Times New Roman" w:hAnsi="Times New Roman" w:cs="Times New Roman"/>
          <w:sz w:val="28"/>
          <w:szCs w:val="28"/>
          <w:lang w:val="ro-RO"/>
        </w:rPr>
        <w:t>a</w:t>
      </w:r>
      <w:r w:rsidRPr="00402C9A">
        <w:rPr>
          <w:rFonts w:ascii="Times New Roman" w:hAnsi="Times New Roman" w:cs="Times New Roman"/>
          <w:sz w:val="28"/>
          <w:szCs w:val="28"/>
          <w:lang w:val="ro-RO"/>
        </w:rPr>
        <w:t xml:space="preserve">tre Serv. Inventariere si Evidenta Bunuri la adresa nr. 94/03. 02.2021 privind dovada </w:t>
      </w:r>
      <w:r>
        <w:rPr>
          <w:rFonts w:ascii="Times New Roman" w:hAnsi="Times New Roman" w:cs="Times New Roman"/>
          <w:sz w:val="28"/>
          <w:szCs w:val="28"/>
          <w:lang w:val="ro-RO"/>
        </w:rPr>
        <w:t>i</w:t>
      </w:r>
      <w:r w:rsidRPr="00402C9A">
        <w:rPr>
          <w:rFonts w:ascii="Times New Roman" w:hAnsi="Times New Roman" w:cs="Times New Roman"/>
          <w:sz w:val="28"/>
          <w:szCs w:val="28"/>
          <w:lang w:val="ro-RO"/>
        </w:rPr>
        <w:t>nscrierii definitive a dreptului de proprietate</w:t>
      </w:r>
      <w:r>
        <w:rPr>
          <w:rFonts w:ascii="Times New Roman" w:hAnsi="Times New Roman" w:cs="Times New Roman"/>
          <w:sz w:val="28"/>
          <w:szCs w:val="28"/>
          <w:lang w:val="ro-RO"/>
        </w:rPr>
        <w:t xml:space="preserve"> asupra infrastructurii (teren s</w:t>
      </w:r>
      <w:r w:rsidRPr="00402C9A">
        <w:rPr>
          <w:rFonts w:ascii="Times New Roman" w:hAnsi="Times New Roman" w:cs="Times New Roman"/>
          <w:sz w:val="28"/>
          <w:szCs w:val="28"/>
          <w:lang w:val="ro-RO"/>
        </w:rPr>
        <w:t xml:space="preserve">i/sau </w:t>
      </w:r>
      <w:r>
        <w:rPr>
          <w:rFonts w:ascii="Times New Roman" w:hAnsi="Times New Roman" w:cs="Times New Roman"/>
          <w:sz w:val="28"/>
          <w:szCs w:val="28"/>
          <w:lang w:val="ro-RO"/>
        </w:rPr>
        <w:t>cla</w:t>
      </w:r>
      <w:r w:rsidRPr="00402C9A">
        <w:rPr>
          <w:rFonts w:ascii="Times New Roman" w:hAnsi="Times New Roman" w:cs="Times New Roman"/>
          <w:sz w:val="28"/>
          <w:szCs w:val="28"/>
          <w:lang w:val="ro-RO"/>
        </w:rPr>
        <w:t>dire</w:t>
      </w:r>
      <w:r>
        <w:rPr>
          <w:rFonts w:ascii="Times New Roman" w:hAnsi="Times New Roman" w:cs="Times New Roman"/>
          <w:sz w:val="28"/>
          <w:szCs w:val="28"/>
          <w:lang w:val="ro-RO"/>
        </w:rPr>
        <w:t>), precum s</w:t>
      </w:r>
      <w:r w:rsidRPr="00402C9A">
        <w:rPr>
          <w:rFonts w:ascii="Times New Roman" w:hAnsi="Times New Roman" w:cs="Times New Roman"/>
          <w:sz w:val="28"/>
          <w:szCs w:val="28"/>
          <w:lang w:val="ro-RO"/>
        </w:rPr>
        <w:t xml:space="preserve">i </w:t>
      </w:r>
      <w:r>
        <w:rPr>
          <w:rFonts w:ascii="Times New Roman" w:hAnsi="Times New Roman" w:cs="Times New Roman"/>
          <w:sz w:val="28"/>
          <w:szCs w:val="28"/>
          <w:lang w:val="ro-RO"/>
        </w:rPr>
        <w:t>i</w:t>
      </w:r>
      <w:r w:rsidRPr="00402C9A">
        <w:rPr>
          <w:rFonts w:ascii="Times New Roman" w:hAnsi="Times New Roman" w:cs="Times New Roman"/>
          <w:sz w:val="28"/>
          <w:szCs w:val="28"/>
          <w:lang w:val="ro-RO"/>
        </w:rPr>
        <w:t>ncheierile, pentru urm</w:t>
      </w:r>
      <w:r>
        <w:rPr>
          <w:rFonts w:ascii="Times New Roman" w:hAnsi="Times New Roman" w:cs="Times New Roman"/>
          <w:sz w:val="28"/>
          <w:szCs w:val="28"/>
          <w:lang w:val="ro-RO"/>
        </w:rPr>
        <w:t>a</w:t>
      </w:r>
      <w:r w:rsidRPr="00402C9A">
        <w:rPr>
          <w:rFonts w:ascii="Times New Roman" w:hAnsi="Times New Roman" w:cs="Times New Roman"/>
          <w:sz w:val="28"/>
          <w:szCs w:val="28"/>
          <w:lang w:val="ro-RO"/>
        </w:rPr>
        <w:t>toarele numere cadastrale: </w:t>
      </w:r>
      <w:r>
        <w:rPr>
          <w:rFonts w:ascii="Times New Roman" w:hAnsi="Times New Roman" w:cs="Times New Roman"/>
          <w:sz w:val="28"/>
          <w:szCs w:val="28"/>
          <w:lang w:val="ro-RO"/>
        </w:rPr>
        <w:t>1</w:t>
      </w:r>
      <w:r w:rsidRPr="00402C9A">
        <w:rPr>
          <w:rFonts w:ascii="Times New Roman" w:hAnsi="Times New Roman" w:cs="Times New Roman"/>
          <w:sz w:val="28"/>
          <w:szCs w:val="28"/>
          <w:lang w:val="ro-RO"/>
        </w:rPr>
        <w:t>44231, 144232, 144242, 144241 - pentru proiectul „Efic</w:t>
      </w:r>
      <w:r>
        <w:rPr>
          <w:rFonts w:ascii="Times New Roman" w:hAnsi="Times New Roman" w:cs="Times New Roman"/>
          <w:sz w:val="28"/>
          <w:szCs w:val="28"/>
          <w:lang w:val="ro-RO"/>
        </w:rPr>
        <w:t>ientizare consumuri energetice i</w:t>
      </w:r>
      <w:r w:rsidRPr="00402C9A">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402C9A">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r w:rsidRPr="00402C9A">
        <w:rPr>
          <w:rFonts w:ascii="Times New Roman" w:hAnsi="Times New Roman" w:cs="Times New Roman"/>
          <w:sz w:val="28"/>
          <w:szCs w:val="28"/>
          <w:lang w:val="ro-RO"/>
        </w:rPr>
        <w:t xml:space="preserve"> </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402C9A">
        <w:rPr>
          <w:rFonts w:ascii="Times New Roman" w:hAnsi="Times New Roman" w:cs="Times New Roman"/>
          <w:sz w:val="28"/>
          <w:szCs w:val="28"/>
          <w:lang w:val="ro-RO"/>
        </w:rPr>
        <w:t>Deplasare la D</w:t>
      </w:r>
      <w:r>
        <w:rPr>
          <w:rFonts w:ascii="Times New Roman" w:hAnsi="Times New Roman" w:cs="Times New Roman"/>
          <w:sz w:val="28"/>
          <w:szCs w:val="28"/>
          <w:lang w:val="ro-RO"/>
        </w:rPr>
        <w:t>TI pentru i</w:t>
      </w:r>
      <w:r w:rsidRPr="00402C9A">
        <w:rPr>
          <w:rFonts w:ascii="Times New Roman" w:hAnsi="Times New Roman" w:cs="Times New Roman"/>
          <w:sz w:val="28"/>
          <w:szCs w:val="28"/>
          <w:lang w:val="ro-RO"/>
        </w:rPr>
        <w:t xml:space="preserve">ntocmire Referate de necesitate </w:t>
      </w:r>
      <w:r>
        <w:rPr>
          <w:rFonts w:ascii="Times New Roman" w:hAnsi="Times New Roman" w:cs="Times New Roman"/>
          <w:sz w:val="28"/>
          <w:szCs w:val="28"/>
          <w:lang w:val="ro-RO"/>
        </w:rPr>
        <w:t>achizit</w:t>
      </w:r>
      <w:r w:rsidRPr="00402C9A">
        <w:rPr>
          <w:rFonts w:ascii="Times New Roman" w:hAnsi="Times New Roman" w:cs="Times New Roman"/>
          <w:sz w:val="28"/>
          <w:szCs w:val="28"/>
          <w:lang w:val="ro-RO"/>
        </w:rPr>
        <w:t>ie lucr</w:t>
      </w:r>
      <w:r>
        <w:rPr>
          <w:rFonts w:ascii="Times New Roman" w:hAnsi="Times New Roman" w:cs="Times New Roman"/>
          <w:sz w:val="28"/>
          <w:szCs w:val="28"/>
          <w:lang w:val="ro-RO"/>
        </w:rPr>
        <w:t>a</w:t>
      </w:r>
      <w:r w:rsidRPr="00402C9A">
        <w:rPr>
          <w:rFonts w:ascii="Times New Roman" w:hAnsi="Times New Roman" w:cs="Times New Roman"/>
          <w:sz w:val="28"/>
          <w:szCs w:val="28"/>
          <w:lang w:val="ro-RO"/>
        </w:rPr>
        <w:t>ri pentru proiectele „Eficientizare consumuri</w:t>
      </w:r>
      <w:r>
        <w:rPr>
          <w:rFonts w:ascii="Times New Roman" w:hAnsi="Times New Roman" w:cs="Times New Roman"/>
          <w:sz w:val="28"/>
          <w:szCs w:val="28"/>
          <w:lang w:val="ro-RO"/>
        </w:rPr>
        <w:t xml:space="preserve"> energetice in Municipiul Ploies</w:t>
      </w:r>
      <w:r w:rsidRPr="00402C9A">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402C9A">
        <w:rPr>
          <w:rFonts w:ascii="Times New Roman" w:hAnsi="Times New Roman" w:cs="Times New Roman"/>
          <w:sz w:val="28"/>
          <w:szCs w:val="28"/>
          <w:lang w:val="ro-RO"/>
        </w:rPr>
        <w:t xml:space="preserve">ii cu </w:t>
      </w:r>
      <w:r>
        <w:rPr>
          <w:rFonts w:ascii="Times New Roman" w:hAnsi="Times New Roman" w:cs="Times New Roman"/>
          <w:sz w:val="28"/>
          <w:szCs w:val="28"/>
          <w:lang w:val="ro-RO"/>
        </w:rPr>
        <w:t xml:space="preserve">SC </w:t>
      </w:r>
      <w:r w:rsidRPr="00402C9A">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402C9A">
        <w:rPr>
          <w:rFonts w:ascii="Times New Roman" w:hAnsi="Times New Roman" w:cs="Times New Roman"/>
          <w:sz w:val="28"/>
          <w:szCs w:val="28"/>
          <w:lang w:val="ro-RO"/>
        </w:rPr>
        <w:t>, responsabilul tehnic, managerul de proiect, management</w:t>
      </w:r>
      <w:r>
        <w:rPr>
          <w:rFonts w:ascii="Times New Roman" w:hAnsi="Times New Roman" w:cs="Times New Roman"/>
          <w:sz w:val="28"/>
          <w:szCs w:val="28"/>
          <w:lang w:val="ro-RO"/>
        </w:rPr>
        <w:t>, responsabil achizit</w:t>
      </w:r>
      <w:r w:rsidRPr="00402C9A">
        <w:rPr>
          <w:rFonts w:ascii="Times New Roman" w:hAnsi="Times New Roman" w:cs="Times New Roman"/>
          <w:sz w:val="28"/>
          <w:szCs w:val="28"/>
          <w:lang w:val="ro-RO"/>
        </w:rPr>
        <w:t xml:space="preserve">ii publice referitoare la caietele de sarcini pentru </w:t>
      </w:r>
      <w:r>
        <w:rPr>
          <w:rFonts w:ascii="Times New Roman" w:hAnsi="Times New Roman" w:cs="Times New Roman"/>
          <w:sz w:val="28"/>
          <w:szCs w:val="28"/>
          <w:lang w:val="ro-RO"/>
        </w:rPr>
        <w:t>achizit</w:t>
      </w:r>
      <w:r w:rsidRPr="00402C9A">
        <w:rPr>
          <w:rFonts w:ascii="Times New Roman" w:hAnsi="Times New Roman" w:cs="Times New Roman"/>
          <w:sz w:val="28"/>
          <w:szCs w:val="28"/>
          <w:lang w:val="ro-RO"/>
        </w:rPr>
        <w:t xml:space="preserve">ia de </w:t>
      </w:r>
      <w:r>
        <w:rPr>
          <w:rFonts w:ascii="Times New Roman" w:hAnsi="Times New Roman" w:cs="Times New Roman"/>
          <w:sz w:val="28"/>
          <w:szCs w:val="28"/>
          <w:lang w:val="ro-RO"/>
        </w:rPr>
        <w:t>lucra</w:t>
      </w:r>
      <w:r w:rsidRPr="00402C9A">
        <w:rPr>
          <w:rFonts w:ascii="Times New Roman" w:hAnsi="Times New Roman" w:cs="Times New Roman"/>
          <w:sz w:val="28"/>
          <w:szCs w:val="28"/>
          <w:lang w:val="ro-RO"/>
        </w:rPr>
        <w:t>ri pentru proiectele „Eficientizare consumuri energetice in Municipiul Ploie</w:t>
      </w:r>
      <w:r>
        <w:rPr>
          <w:rFonts w:ascii="Times New Roman" w:hAnsi="Times New Roman" w:cs="Times New Roman"/>
          <w:sz w:val="28"/>
          <w:szCs w:val="28"/>
          <w:lang w:val="ro-RO"/>
        </w:rPr>
        <w:t>s</w:t>
      </w:r>
      <w:r w:rsidRPr="00402C9A">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402C9A">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402C9A">
        <w:rPr>
          <w:rFonts w:ascii="Times New Roman" w:hAnsi="Times New Roman" w:cs="Times New Roman"/>
          <w:sz w:val="28"/>
          <w:szCs w:val="28"/>
          <w:lang w:val="ro-RO"/>
        </w:rPr>
        <w:t>erul de proiect ADR Sud Muntenia referitor la stadiul de implementare al proiectelor „Eficientizare consumuri</w:t>
      </w:r>
      <w:r>
        <w:rPr>
          <w:rFonts w:ascii="Times New Roman" w:hAnsi="Times New Roman" w:cs="Times New Roman"/>
          <w:sz w:val="28"/>
          <w:szCs w:val="28"/>
          <w:lang w:val="ro-RO"/>
        </w:rPr>
        <w:t xml:space="preserve"> energetice in Municipiul Ploies</w:t>
      </w:r>
      <w:r w:rsidRPr="00402C9A">
        <w:rPr>
          <w:rFonts w:ascii="Times New Roman" w:hAnsi="Times New Roman" w:cs="Times New Roman"/>
          <w:sz w:val="28"/>
          <w:szCs w:val="28"/>
          <w:lang w:val="ro-RO"/>
        </w:rPr>
        <w:t>ti - sistem iluminat public traseu tramvai 101” si ”Eficientizare energetic</w:t>
      </w:r>
      <w:r>
        <w:rPr>
          <w:rFonts w:ascii="Times New Roman" w:hAnsi="Times New Roman" w:cs="Times New Roman"/>
          <w:sz w:val="28"/>
          <w:szCs w:val="28"/>
          <w:lang w:val="ro-RO"/>
        </w:rPr>
        <w:t>a</w:t>
      </w:r>
      <w:r w:rsidRPr="00402C9A">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402C9A">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C106CC">
        <w:rPr>
          <w:rFonts w:ascii="Times New Roman" w:hAnsi="Times New Roman" w:cs="Times New Roman"/>
          <w:sz w:val="28"/>
          <w:szCs w:val="28"/>
          <w:lang w:val="ro-RO"/>
        </w:rPr>
        <w:lastRenderedPageBreak/>
        <w:t xml:space="preserve">Semnare, </w:t>
      </w:r>
      <w:r>
        <w:rPr>
          <w:rFonts w:ascii="Times New Roman" w:hAnsi="Times New Roman" w:cs="Times New Roman"/>
          <w:sz w:val="28"/>
          <w:szCs w:val="28"/>
          <w:lang w:val="ro-RO"/>
        </w:rPr>
        <w:t>i</w:t>
      </w:r>
      <w:r w:rsidRPr="00C106CC">
        <w:rPr>
          <w:rFonts w:ascii="Times New Roman" w:hAnsi="Times New Roman" w:cs="Times New Roman"/>
          <w:sz w:val="28"/>
          <w:szCs w:val="28"/>
          <w:lang w:val="ro-RO"/>
        </w:rPr>
        <w:t>nregistrare, scanare, semnare electronic</w:t>
      </w:r>
      <w:r>
        <w:rPr>
          <w:rFonts w:ascii="Times New Roman" w:hAnsi="Times New Roman" w:cs="Times New Roman"/>
          <w:sz w:val="28"/>
          <w:szCs w:val="28"/>
          <w:lang w:val="ro-RO"/>
        </w:rPr>
        <w:t>a</w:t>
      </w:r>
      <w:r w:rsidRPr="00C106CC">
        <w:rPr>
          <w:rFonts w:ascii="Times New Roman" w:hAnsi="Times New Roman" w:cs="Times New Roman"/>
          <w:sz w:val="28"/>
          <w:szCs w:val="28"/>
          <w:lang w:val="ro-RO"/>
        </w:rPr>
        <w:t>, transmitere c</w:t>
      </w:r>
      <w:r>
        <w:rPr>
          <w:rFonts w:ascii="Times New Roman" w:hAnsi="Times New Roman" w:cs="Times New Roman"/>
          <w:sz w:val="28"/>
          <w:szCs w:val="28"/>
          <w:lang w:val="ro-RO"/>
        </w:rPr>
        <w:t>a</w:t>
      </w:r>
      <w:r w:rsidRPr="00C106CC">
        <w:rPr>
          <w:rFonts w:ascii="Times New Roman" w:hAnsi="Times New Roman" w:cs="Times New Roman"/>
          <w:sz w:val="28"/>
          <w:szCs w:val="28"/>
          <w:lang w:val="ro-RO"/>
        </w:rPr>
        <w:t>tre managementul proiectului notificare nr 5 referitoare la prezentarea extraselor de carte funciar</w:t>
      </w:r>
      <w:r>
        <w:rPr>
          <w:rFonts w:ascii="Times New Roman" w:hAnsi="Times New Roman" w:cs="Times New Roman"/>
          <w:sz w:val="28"/>
          <w:szCs w:val="28"/>
          <w:lang w:val="ro-RO"/>
        </w:rPr>
        <w:t>a actualizate din care sa rezulte i</w:t>
      </w:r>
      <w:r w:rsidRPr="00C106CC">
        <w:rPr>
          <w:rFonts w:ascii="Times New Roman" w:hAnsi="Times New Roman" w:cs="Times New Roman"/>
          <w:sz w:val="28"/>
          <w:szCs w:val="28"/>
          <w:lang w:val="ro-RO"/>
        </w:rPr>
        <w:t>nscrierea definitiv</w:t>
      </w:r>
      <w:r>
        <w:rPr>
          <w:rFonts w:ascii="Times New Roman" w:hAnsi="Times New Roman" w:cs="Times New Roman"/>
          <w:sz w:val="28"/>
          <w:szCs w:val="28"/>
          <w:lang w:val="ro-RO"/>
        </w:rPr>
        <w:t>a</w:t>
      </w:r>
      <w:r w:rsidRPr="00C106CC">
        <w:rPr>
          <w:rFonts w:ascii="Times New Roman" w:hAnsi="Times New Roman" w:cs="Times New Roman"/>
          <w:sz w:val="28"/>
          <w:szCs w:val="28"/>
          <w:lang w:val="ro-RO"/>
        </w:rPr>
        <w:t xml:space="preserve"> a dreptului de proprietate asupra infrastructurii (teren </w:t>
      </w:r>
      <w:r>
        <w:rPr>
          <w:rFonts w:ascii="Times New Roman" w:hAnsi="Times New Roman" w:cs="Times New Roman"/>
          <w:sz w:val="28"/>
          <w:szCs w:val="28"/>
          <w:lang w:val="ro-RO"/>
        </w:rPr>
        <w:t>s</w:t>
      </w:r>
      <w:r w:rsidRPr="00C106CC">
        <w:rPr>
          <w:rFonts w:ascii="Times New Roman" w:hAnsi="Times New Roman" w:cs="Times New Roman"/>
          <w:sz w:val="28"/>
          <w:szCs w:val="28"/>
          <w:lang w:val="ro-RO"/>
        </w:rPr>
        <w:t>i/sau cl</w:t>
      </w:r>
      <w:r>
        <w:rPr>
          <w:rFonts w:ascii="Times New Roman" w:hAnsi="Times New Roman" w:cs="Times New Roman"/>
          <w:sz w:val="28"/>
          <w:szCs w:val="28"/>
          <w:lang w:val="ro-RO"/>
        </w:rPr>
        <w:t>a</w:t>
      </w:r>
      <w:r w:rsidRPr="00C106CC">
        <w:rPr>
          <w:rFonts w:ascii="Times New Roman" w:hAnsi="Times New Roman" w:cs="Times New Roman"/>
          <w:sz w:val="28"/>
          <w:szCs w:val="28"/>
          <w:lang w:val="ro-RO"/>
        </w:rPr>
        <w:t xml:space="preserve">dire) precum si </w:t>
      </w:r>
      <w:r>
        <w:rPr>
          <w:rFonts w:ascii="Times New Roman" w:hAnsi="Times New Roman" w:cs="Times New Roman"/>
          <w:sz w:val="28"/>
          <w:szCs w:val="28"/>
          <w:lang w:val="ro-RO"/>
        </w:rPr>
        <w:t>i</w:t>
      </w:r>
      <w:r w:rsidRPr="00C106CC">
        <w:rPr>
          <w:rFonts w:ascii="Times New Roman" w:hAnsi="Times New Roman" w:cs="Times New Roman"/>
          <w:sz w:val="28"/>
          <w:szCs w:val="28"/>
          <w:lang w:val="ro-RO"/>
        </w:rPr>
        <w:t>ncheierile pentru numere cadastrale pentru proiectul „Eficientizare consumuri</w:t>
      </w:r>
      <w:r>
        <w:rPr>
          <w:rFonts w:ascii="Times New Roman" w:hAnsi="Times New Roman" w:cs="Times New Roman"/>
          <w:sz w:val="28"/>
          <w:szCs w:val="28"/>
          <w:lang w:val="ro-RO"/>
        </w:rPr>
        <w:t xml:space="preserve"> energetice in Municipiul Ploies</w:t>
      </w:r>
      <w:r w:rsidRPr="00C106CC">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8B7209" w:rsidRPr="00C106CC"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C106CC">
        <w:rPr>
          <w:rFonts w:ascii="Times New Roman" w:hAnsi="Times New Roman" w:cs="Times New Roman"/>
          <w:sz w:val="28"/>
          <w:szCs w:val="28"/>
          <w:lang w:val="ro-RO"/>
        </w:rPr>
        <w:t xml:space="preserve">Pentru proiectul </w:t>
      </w:r>
      <w:r>
        <w:rPr>
          <w:rFonts w:ascii="Times New Roman" w:hAnsi="Times New Roman" w:cs="Times New Roman"/>
          <w:sz w:val="28"/>
          <w:szCs w:val="28"/>
          <w:lang w:val="ro-RO"/>
        </w:rPr>
        <w:t>„</w:t>
      </w:r>
      <w:r w:rsidRPr="00C106CC">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C106CC">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C106CC">
        <w:rPr>
          <w:rFonts w:ascii="Times New Roman" w:hAnsi="Times New Roman" w:cs="Times New Roman"/>
          <w:sz w:val="28"/>
          <w:szCs w:val="28"/>
          <w:lang w:val="ro-RO"/>
        </w:rPr>
        <w:t>turii r</w:t>
      </w:r>
      <w:r>
        <w:rPr>
          <w:rFonts w:ascii="Times New Roman" w:hAnsi="Times New Roman" w:cs="Times New Roman"/>
          <w:sz w:val="28"/>
          <w:szCs w:val="28"/>
          <w:lang w:val="ro-RO"/>
        </w:rPr>
        <w:t>utiere si de transport public i</w:t>
      </w:r>
      <w:r w:rsidRPr="00C106CC">
        <w:rPr>
          <w:rFonts w:ascii="Times New Roman" w:hAnsi="Times New Roman" w:cs="Times New Roman"/>
          <w:sz w:val="28"/>
          <w:szCs w:val="28"/>
          <w:lang w:val="ro-RO"/>
        </w:rPr>
        <w:t>ntre Gara de Sud si Gara de Vest (strada Libert</w:t>
      </w:r>
      <w:r>
        <w:rPr>
          <w:rFonts w:ascii="Times New Roman" w:hAnsi="Times New Roman" w:cs="Times New Roman"/>
          <w:sz w:val="28"/>
          <w:szCs w:val="28"/>
          <w:lang w:val="ro-RO"/>
        </w:rPr>
        <w:t>at</w:t>
      </w:r>
      <w:r w:rsidRPr="00C106CC">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C106CC">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C106CC">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C106CC">
        <w:rPr>
          <w:rFonts w:ascii="Times New Roman" w:hAnsi="Times New Roman" w:cs="Times New Roman"/>
          <w:sz w:val="28"/>
          <w:szCs w:val="28"/>
          <w:lang w:val="ro-RO"/>
        </w:rPr>
        <w:t>rilor – Etapa I”:</w:t>
      </w:r>
      <w:r w:rsidRPr="00402C9A">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C106CC">
        <w:rPr>
          <w:rFonts w:ascii="Times New Roman" w:hAnsi="Times New Roman" w:cs="Times New Roman"/>
          <w:sz w:val="28"/>
          <w:szCs w:val="28"/>
          <w:lang w:val="ro-RO"/>
        </w:rPr>
        <w:t>emnare, scanare referat de necesitate achizi</w:t>
      </w:r>
      <w:r>
        <w:rPr>
          <w:rFonts w:ascii="Times New Roman" w:hAnsi="Times New Roman" w:cs="Times New Roman"/>
          <w:sz w:val="28"/>
          <w:szCs w:val="28"/>
          <w:lang w:val="ro-RO"/>
        </w:rPr>
        <w:t>t</w:t>
      </w:r>
      <w:r w:rsidRPr="00C106CC">
        <w:rPr>
          <w:rFonts w:ascii="Times New Roman" w:hAnsi="Times New Roman" w:cs="Times New Roman"/>
          <w:sz w:val="28"/>
          <w:szCs w:val="28"/>
          <w:lang w:val="ro-RO"/>
        </w:rPr>
        <w:t xml:space="preserve">ie servicii de informare si publicitate – transmitere </w:t>
      </w:r>
      <w:r>
        <w:rPr>
          <w:rFonts w:ascii="Times New Roman" w:hAnsi="Times New Roman" w:cs="Times New Roman"/>
          <w:sz w:val="28"/>
          <w:szCs w:val="28"/>
          <w:lang w:val="ro-RO"/>
        </w:rPr>
        <w:t>la Serv. A</w:t>
      </w:r>
      <w:r w:rsidRPr="00C106CC">
        <w:rPr>
          <w:rFonts w:ascii="Times New Roman" w:hAnsi="Times New Roman" w:cs="Times New Roman"/>
          <w:sz w:val="28"/>
          <w:szCs w:val="28"/>
          <w:lang w:val="ro-RO"/>
        </w:rPr>
        <w:t>chizi</w:t>
      </w:r>
      <w:r>
        <w:rPr>
          <w:rFonts w:ascii="Times New Roman" w:hAnsi="Times New Roman" w:cs="Times New Roman"/>
          <w:sz w:val="28"/>
          <w:szCs w:val="28"/>
          <w:lang w:val="ro-RO"/>
        </w:rPr>
        <w:t>tii;</w:t>
      </w:r>
      <w:r w:rsidRPr="00402C9A">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C106CC">
        <w:rPr>
          <w:rFonts w:ascii="Times New Roman" w:hAnsi="Times New Roman" w:cs="Times New Roman"/>
          <w:sz w:val="28"/>
          <w:szCs w:val="28"/>
          <w:lang w:val="ro-RO"/>
        </w:rPr>
        <w:t>emnare, scanare referat de necesitate achizi</w:t>
      </w:r>
      <w:r>
        <w:rPr>
          <w:rFonts w:ascii="Times New Roman" w:hAnsi="Times New Roman" w:cs="Times New Roman"/>
          <w:sz w:val="28"/>
          <w:szCs w:val="28"/>
          <w:lang w:val="ro-RO"/>
        </w:rPr>
        <w:t>t</w:t>
      </w:r>
      <w:r w:rsidRPr="00C106CC">
        <w:rPr>
          <w:rFonts w:ascii="Times New Roman" w:hAnsi="Times New Roman" w:cs="Times New Roman"/>
          <w:sz w:val="28"/>
          <w:szCs w:val="28"/>
          <w:lang w:val="ro-RO"/>
        </w:rPr>
        <w:t xml:space="preserve">ie servicii de audit financiar – transmitere </w:t>
      </w:r>
      <w:r>
        <w:rPr>
          <w:rFonts w:ascii="Times New Roman" w:hAnsi="Times New Roman" w:cs="Times New Roman"/>
          <w:sz w:val="28"/>
          <w:szCs w:val="28"/>
          <w:lang w:val="ro-RO"/>
        </w:rPr>
        <w:t>Serv. A</w:t>
      </w:r>
      <w:r w:rsidRPr="00C106CC">
        <w:rPr>
          <w:rFonts w:ascii="Times New Roman" w:hAnsi="Times New Roman" w:cs="Times New Roman"/>
          <w:sz w:val="28"/>
          <w:szCs w:val="28"/>
          <w:lang w:val="ro-RO"/>
        </w:rPr>
        <w:t>chizi</w:t>
      </w:r>
      <w:r>
        <w:rPr>
          <w:rFonts w:ascii="Times New Roman" w:hAnsi="Times New Roman" w:cs="Times New Roman"/>
          <w:sz w:val="28"/>
          <w:szCs w:val="28"/>
          <w:lang w:val="ro-RO"/>
        </w:rPr>
        <w:t>tii;</w:t>
      </w:r>
    </w:p>
    <w:p w:rsidR="008B7209" w:rsidRPr="00402C9A"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C106CC">
        <w:rPr>
          <w:rFonts w:ascii="Times New Roman" w:hAnsi="Times New Roman" w:cs="Times New Roman"/>
          <w:sz w:val="28"/>
          <w:szCs w:val="28"/>
          <w:lang w:val="ro-RO"/>
        </w:rPr>
        <w:t>ii cu responsa</w:t>
      </w:r>
      <w:r>
        <w:rPr>
          <w:rFonts w:ascii="Times New Roman" w:hAnsi="Times New Roman" w:cs="Times New Roman"/>
          <w:sz w:val="28"/>
          <w:szCs w:val="28"/>
          <w:lang w:val="ro-RO"/>
        </w:rPr>
        <w:t>bilul tehnic si dirigintele de s</w:t>
      </w:r>
      <w:r w:rsidRPr="00C106CC">
        <w:rPr>
          <w:rFonts w:ascii="Times New Roman" w:hAnsi="Times New Roman" w:cs="Times New Roman"/>
          <w:sz w:val="28"/>
          <w:szCs w:val="28"/>
          <w:lang w:val="ro-RO"/>
        </w:rPr>
        <w:t>antier legate de semn</w:t>
      </w:r>
      <w:r>
        <w:rPr>
          <w:rFonts w:ascii="Times New Roman" w:hAnsi="Times New Roman" w:cs="Times New Roman"/>
          <w:sz w:val="28"/>
          <w:szCs w:val="28"/>
          <w:lang w:val="ro-RO"/>
        </w:rPr>
        <w:t>area Procesului verbal de receptie finala</w:t>
      </w:r>
      <w:r w:rsidRPr="00C106CC">
        <w:rPr>
          <w:rFonts w:ascii="Times New Roman" w:hAnsi="Times New Roman" w:cs="Times New Roman"/>
          <w:sz w:val="28"/>
          <w:szCs w:val="28"/>
          <w:lang w:val="ro-RO"/>
        </w:rPr>
        <w:t xml:space="preserve"> pentru proiectul </w:t>
      </w:r>
      <w:r>
        <w:rPr>
          <w:rFonts w:ascii="Times New Roman" w:hAnsi="Times New Roman" w:cs="Times New Roman"/>
          <w:sz w:val="28"/>
          <w:szCs w:val="28"/>
          <w:lang w:val="ro-RO"/>
        </w:rPr>
        <w:t>„Cresterea mobilitat</w:t>
      </w:r>
      <w:r w:rsidRPr="00C106CC">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C106CC">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C106CC">
        <w:rPr>
          <w:rFonts w:ascii="Times New Roman" w:hAnsi="Times New Roman" w:cs="Times New Roman"/>
          <w:sz w:val="28"/>
          <w:szCs w:val="28"/>
          <w:lang w:val="ro-RO"/>
        </w:rPr>
        <w:t>nd calea de rulare, s</w:t>
      </w:r>
      <w:r>
        <w:rPr>
          <w:rFonts w:ascii="Times New Roman" w:hAnsi="Times New Roman" w:cs="Times New Roman"/>
          <w:sz w:val="28"/>
          <w:szCs w:val="28"/>
          <w:lang w:val="ro-RO"/>
        </w:rPr>
        <w:t>tat</w:t>
      </w:r>
      <w:r w:rsidRPr="00C106CC">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C106CC">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si automatizare – etapa I”;</w:t>
      </w:r>
    </w:p>
    <w:p w:rsidR="008B7209" w:rsidRPr="00FA09EB"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FA09EB">
        <w:rPr>
          <w:rFonts w:ascii="Times New Roman" w:hAnsi="Times New Roman" w:cs="Times New Roman"/>
          <w:sz w:val="28"/>
          <w:szCs w:val="28"/>
          <w:lang w:val="ro-RO"/>
        </w:rPr>
        <w:t>Finaliza</w:t>
      </w:r>
      <w:r>
        <w:rPr>
          <w:rFonts w:ascii="Times New Roman" w:hAnsi="Times New Roman" w:cs="Times New Roman"/>
          <w:sz w:val="28"/>
          <w:szCs w:val="28"/>
          <w:lang w:val="ro-RO"/>
        </w:rPr>
        <w:t>re</w:t>
      </w:r>
      <w:r w:rsidRPr="00FA09EB">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FA09EB">
        <w:rPr>
          <w:rFonts w:ascii="Times New Roman" w:hAnsi="Times New Roman" w:cs="Times New Roman"/>
          <w:sz w:val="28"/>
          <w:szCs w:val="28"/>
          <w:lang w:val="ro-RO"/>
        </w:rPr>
        <w:t xml:space="preserve"> consultant notificarea pentru schimbare UIP aferenta proiectului “Eficientizare energetica blocuri in Municipiul Ploiesti – lot 4”;</w:t>
      </w:r>
    </w:p>
    <w:p w:rsidR="008B7209" w:rsidRPr="00FA09EB"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FA09EB">
        <w:rPr>
          <w:rFonts w:ascii="Times New Roman" w:hAnsi="Times New Roman" w:cs="Times New Roman"/>
          <w:sz w:val="28"/>
          <w:szCs w:val="28"/>
          <w:lang w:val="ro-RO"/>
        </w:rPr>
        <w:t xml:space="preserve"> situatie pentru SRUA privind UIP-urile pentru proiectele in implementare la nivelul Municipiului Ploiesti;</w:t>
      </w:r>
    </w:p>
    <w:p w:rsidR="008B7209" w:rsidRPr="00FA09EB"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FA09EB">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FA09EB">
        <w:rPr>
          <w:rFonts w:ascii="Times New Roman" w:hAnsi="Times New Roman" w:cs="Times New Roman"/>
          <w:sz w:val="28"/>
          <w:szCs w:val="28"/>
          <w:lang w:val="ro-RO"/>
        </w:rPr>
        <w:t xml:space="preserve"> pontaj aferent lunii ianuarie 2021 pentru DRI;</w:t>
      </w:r>
    </w:p>
    <w:p w:rsidR="008B7209" w:rsidRPr="00FA09EB"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Primire</w:t>
      </w:r>
      <w:r w:rsidRPr="00FA09EB">
        <w:rPr>
          <w:rFonts w:ascii="Times New Roman" w:hAnsi="Times New Roman" w:cs="Times New Roman"/>
          <w:sz w:val="28"/>
          <w:szCs w:val="28"/>
          <w:lang w:val="ro-RO"/>
        </w:rPr>
        <w:t xml:space="preserve"> factura aferenta proiectului POCA </w:t>
      </w:r>
      <w:r>
        <w:rPr>
          <w:rFonts w:ascii="Times New Roman" w:hAnsi="Times New Roman" w:cs="Times New Roman"/>
          <w:sz w:val="28"/>
          <w:szCs w:val="28"/>
          <w:lang w:val="ro-RO"/>
        </w:rPr>
        <w:t>CP13 “Investit</w:t>
      </w:r>
      <w:r w:rsidRPr="00FA09EB">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FA09EB">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FA09EB">
        <w:rPr>
          <w:rFonts w:ascii="Times New Roman" w:hAnsi="Times New Roman" w:cs="Times New Roman"/>
          <w:sz w:val="28"/>
          <w:szCs w:val="28"/>
          <w:lang w:val="ro-RO"/>
        </w:rPr>
        <w:t xml:space="preserve">n </w:t>
      </w:r>
      <w:r>
        <w:rPr>
          <w:rFonts w:ascii="Times New Roman" w:hAnsi="Times New Roman" w:cs="Times New Roman"/>
          <w:sz w:val="28"/>
          <w:szCs w:val="28"/>
          <w:lang w:val="ro-RO"/>
        </w:rPr>
        <w:t>ma</w:t>
      </w:r>
      <w:r w:rsidRPr="00FA09EB">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FA09EB">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FA09EB">
        <w:rPr>
          <w:rFonts w:ascii="Times New Roman" w:hAnsi="Times New Roman" w:cs="Times New Roman"/>
          <w:sz w:val="28"/>
          <w:szCs w:val="28"/>
          <w:lang w:val="ro-RO"/>
        </w:rPr>
        <w:t>ti” pentru serviciile de formare profesionala pentru cursul de expert Smart City, verifica</w:t>
      </w:r>
      <w:r>
        <w:rPr>
          <w:rFonts w:ascii="Times New Roman" w:hAnsi="Times New Roman" w:cs="Times New Roman"/>
          <w:sz w:val="28"/>
          <w:szCs w:val="28"/>
          <w:lang w:val="ro-RO"/>
        </w:rPr>
        <w:t>re</w:t>
      </w:r>
      <w:r w:rsidRPr="00FA09EB">
        <w:rPr>
          <w:rFonts w:ascii="Times New Roman" w:hAnsi="Times New Roman" w:cs="Times New Roman"/>
          <w:sz w:val="28"/>
          <w:szCs w:val="28"/>
          <w:lang w:val="ro-RO"/>
        </w:rPr>
        <w:t xml:space="preserve"> toate documentele atasate la factura si transmi</w:t>
      </w:r>
      <w:r>
        <w:rPr>
          <w:rFonts w:ascii="Times New Roman" w:hAnsi="Times New Roman" w:cs="Times New Roman"/>
          <w:sz w:val="28"/>
          <w:szCs w:val="28"/>
          <w:lang w:val="ro-RO"/>
        </w:rPr>
        <w:t>tere</w:t>
      </w:r>
      <w:r w:rsidRPr="00FA09EB">
        <w:rPr>
          <w:rFonts w:ascii="Times New Roman" w:hAnsi="Times New Roman" w:cs="Times New Roman"/>
          <w:sz w:val="28"/>
          <w:szCs w:val="28"/>
          <w:lang w:val="ro-RO"/>
        </w:rPr>
        <w:t xml:space="preserve"> responsabilului economic pe proiect;</w:t>
      </w:r>
    </w:p>
    <w:p w:rsidR="008B7209" w:rsidRPr="00FA09EB"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FA09EB">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FA09EB">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 aplicatia MySMIS;</w:t>
      </w:r>
    </w:p>
    <w:p w:rsidR="008B7209" w:rsidRPr="002B749F"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2B749F">
        <w:rPr>
          <w:rFonts w:ascii="Times New Roman" w:hAnsi="Times New Roman" w:cs="Times New Roman"/>
          <w:sz w:val="28"/>
          <w:szCs w:val="28"/>
          <w:lang w:val="ro-RO"/>
        </w:rPr>
        <w:t xml:space="preserve">Vizita pe teren la Gara de Vest si Depou Cantacuzino pentru a identifica vizual locurile in care vor fi instalate cele 3 statii de reincarcare rapida si cele 9 lente in cadrul proiectului </w:t>
      </w:r>
      <w:r>
        <w:rPr>
          <w:rFonts w:ascii="Times New Roman" w:hAnsi="Times New Roman" w:cs="Times New Roman"/>
          <w:sz w:val="28"/>
          <w:szCs w:val="28"/>
          <w:lang w:val="ro-RO"/>
        </w:rPr>
        <w:t>„</w:t>
      </w:r>
      <w:r w:rsidRPr="002B749F">
        <w:rPr>
          <w:rFonts w:ascii="Times New Roman" w:hAnsi="Times New Roman" w:cs="Times New Roman"/>
          <w:sz w:val="28"/>
          <w:szCs w:val="28"/>
          <w:lang w:val="ro-RO"/>
        </w:rPr>
        <w:t>Achizitie mijloace de transport public –</w:t>
      </w:r>
      <w:r>
        <w:rPr>
          <w:rFonts w:ascii="Times New Roman" w:hAnsi="Times New Roman" w:cs="Times New Roman"/>
          <w:sz w:val="28"/>
          <w:szCs w:val="28"/>
          <w:lang w:val="ro-RO"/>
        </w:rPr>
        <w:t xml:space="preserve"> autobuze electrice de 12 m ses”;</w:t>
      </w:r>
    </w:p>
    <w:p w:rsidR="008B7209" w:rsidRPr="002B749F"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w:t>
      </w:r>
      <w:r w:rsidRPr="002B749F">
        <w:rPr>
          <w:rFonts w:ascii="Times New Roman" w:hAnsi="Times New Roman" w:cs="Times New Roman"/>
          <w:sz w:val="28"/>
          <w:szCs w:val="28"/>
          <w:lang w:val="ro-RO"/>
        </w:rPr>
        <w:t xml:space="preserve"> catre Asociatia Partnet situatia suspendarilor start-upurilor si a reinceperii activitatii de la data semnarii contractului de subventie si pana in p</w:t>
      </w:r>
      <w:r>
        <w:rPr>
          <w:rFonts w:ascii="Times New Roman" w:hAnsi="Times New Roman" w:cs="Times New Roman"/>
          <w:sz w:val="28"/>
          <w:szCs w:val="28"/>
          <w:lang w:val="ro-RO"/>
        </w:rPr>
        <w:t>rezent – in cadrul proiectului „</w:t>
      </w:r>
      <w:r w:rsidRPr="002B749F">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8B7209" w:rsidRPr="002B749F" w:rsidRDefault="008B7209" w:rsidP="008B7209">
      <w:pPr>
        <w:pStyle w:val="Listparagraf"/>
        <w:numPr>
          <w:ilvl w:val="0"/>
          <w:numId w:val="1"/>
        </w:numPr>
        <w:spacing w:after="0" w:line="240" w:lineRule="auto"/>
        <w:ind w:left="720"/>
        <w:jc w:val="both"/>
        <w:rPr>
          <w:rFonts w:ascii="Times New Roman" w:hAnsi="Times New Roman" w:cs="Times New Roman"/>
          <w:sz w:val="28"/>
          <w:szCs w:val="28"/>
          <w:lang w:val="ro-RO"/>
        </w:rPr>
      </w:pPr>
      <w:r w:rsidRPr="002B749F">
        <w:rPr>
          <w:rFonts w:ascii="Times New Roman" w:hAnsi="Times New Roman" w:cs="Times New Roman"/>
          <w:sz w:val="28"/>
          <w:szCs w:val="28"/>
          <w:lang w:val="ro-RO"/>
        </w:rPr>
        <w:t>Transmi</w:t>
      </w:r>
      <w:r>
        <w:rPr>
          <w:rFonts w:ascii="Times New Roman" w:hAnsi="Times New Roman" w:cs="Times New Roman"/>
          <w:sz w:val="28"/>
          <w:szCs w:val="28"/>
          <w:lang w:val="ro-RO"/>
        </w:rPr>
        <w:t>tere</w:t>
      </w:r>
      <w:r w:rsidRPr="002B749F">
        <w:rPr>
          <w:rFonts w:ascii="Times New Roman" w:hAnsi="Times New Roman" w:cs="Times New Roman"/>
          <w:sz w:val="28"/>
          <w:szCs w:val="28"/>
          <w:lang w:val="ro-RO"/>
        </w:rPr>
        <w:t xml:space="preserve"> documente solicitate in carerea de clarifica</w:t>
      </w:r>
      <w:r>
        <w:rPr>
          <w:rFonts w:ascii="Times New Roman" w:hAnsi="Times New Roman" w:cs="Times New Roman"/>
          <w:sz w:val="28"/>
          <w:szCs w:val="28"/>
          <w:lang w:val="ro-RO"/>
        </w:rPr>
        <w:t>ri nr. 1 in cadrul proiectului „Dare to Start”;</w:t>
      </w:r>
    </w:p>
    <w:p w:rsidR="008B7209" w:rsidRPr="001046B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Completare in Raportul </w:t>
      </w:r>
      <w:r w:rsidRPr="001046B1">
        <w:rPr>
          <w:rFonts w:ascii="Times New Roman" w:hAnsi="Times New Roman" w:cs="Times New Roman"/>
          <w:sz w:val="28"/>
          <w:szCs w:val="28"/>
          <w:lang w:val="ro-RO"/>
        </w:rPr>
        <w:t>anu</w:t>
      </w:r>
      <w:r>
        <w:rPr>
          <w:rFonts w:ascii="Times New Roman" w:hAnsi="Times New Roman" w:cs="Times New Roman"/>
          <w:sz w:val="28"/>
          <w:szCs w:val="28"/>
          <w:lang w:val="ro-RO"/>
        </w:rPr>
        <w:t>a</w:t>
      </w:r>
      <w:r w:rsidRPr="001046B1">
        <w:rPr>
          <w:rFonts w:ascii="Times New Roman" w:hAnsi="Times New Roman" w:cs="Times New Roman"/>
          <w:sz w:val="28"/>
          <w:szCs w:val="28"/>
          <w:lang w:val="ro-RO"/>
        </w:rPr>
        <w:t>l de activitate al Directiei Relatii Internationale pe anul  2020 a informatiilor referitoare la activitatea desfasurata in cadrul proiectelor POR 2014-2020</w:t>
      </w:r>
      <w:r>
        <w:rPr>
          <w:rFonts w:ascii="Times New Roman" w:hAnsi="Times New Roman" w:cs="Times New Roman"/>
          <w:sz w:val="28"/>
          <w:szCs w:val="28"/>
          <w:lang w:val="ro-RO"/>
        </w:rPr>
        <w:t>;</w:t>
      </w:r>
    </w:p>
    <w:p w:rsidR="008B7209" w:rsidRPr="001046B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46B1">
        <w:rPr>
          <w:rFonts w:ascii="Times New Roman" w:hAnsi="Times New Roman" w:cs="Times New Roman"/>
          <w:sz w:val="28"/>
          <w:szCs w:val="28"/>
          <w:lang w:val="ro-RO"/>
        </w:rPr>
        <w:t>Revizuirea referatelor de necesitate pentru demararea si derularea procedurilor de achizitie publica: consultanta in managementul proiectului, informare si publicitate si audit financiar pentru proiectul „Regenerare urbana in zona marginalizata a municipiului Plo</w:t>
      </w:r>
      <w:r>
        <w:rPr>
          <w:rFonts w:ascii="Times New Roman" w:hAnsi="Times New Roman" w:cs="Times New Roman"/>
          <w:sz w:val="28"/>
          <w:szCs w:val="28"/>
          <w:lang w:val="ro-RO"/>
        </w:rPr>
        <w:t>iesti-cartier Pictor Rosenthal”;</w:t>
      </w:r>
    </w:p>
    <w:p w:rsidR="008B7209" w:rsidRPr="001046B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46B1">
        <w:rPr>
          <w:rFonts w:ascii="Times New Roman" w:hAnsi="Times New Roman" w:cs="Times New Roman"/>
          <w:sz w:val="28"/>
          <w:szCs w:val="28"/>
          <w:lang w:val="ro-RO"/>
        </w:rPr>
        <w:t>Raspuns la Solicitarea de clarificari nr. 1 pentru a fi incarcate in MySMIS in vederea autorizarii Cererii de rambursare nr. 1 a proiectului „Reabilitare baza materiala transport auto (Depou Tramvaie si Au</w:t>
      </w:r>
      <w:r>
        <w:rPr>
          <w:rFonts w:ascii="Times New Roman" w:hAnsi="Times New Roman" w:cs="Times New Roman"/>
          <w:sz w:val="28"/>
          <w:szCs w:val="28"/>
          <w:lang w:val="ro-RO"/>
        </w:rPr>
        <w:t>tobaza Troleibuze si Autobuze)”;</w:t>
      </w:r>
    </w:p>
    <w:p w:rsidR="008B7209" w:rsidRPr="001046B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46B1">
        <w:rPr>
          <w:rFonts w:ascii="Times New Roman" w:hAnsi="Times New Roman" w:cs="Times New Roman"/>
          <w:sz w:val="28"/>
          <w:szCs w:val="28"/>
          <w:lang w:val="ro-RO"/>
        </w:rPr>
        <w:t>Discutii cu responsabilii achizitii publice privind stadiul demararii si derularii proiectelor „Reabilitare baza materiala transport auto (Depou Tramvaie si Autobaza Troleibuze si Autobuze)” si „Regenerare urbana in zona marginalizata a municipiului Ploiesti-cartier Pictor Rosenthal”;</w:t>
      </w:r>
    </w:p>
    <w:p w:rsidR="008B7209" w:rsidRPr="001046B1" w:rsidRDefault="008B7209" w:rsidP="008B720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1046B1">
        <w:rPr>
          <w:rFonts w:ascii="Times New Roman" w:hAnsi="Times New Roman" w:cs="Times New Roman"/>
          <w:sz w:val="28"/>
          <w:szCs w:val="28"/>
          <w:lang w:val="ro-RO"/>
        </w:rPr>
        <w:t>Discutii cu responsabilii tehnici privind stadiul realizarii documentatiilor tehnice ale  proiectelor „Reabilitare baza materiala transport auto (Depou Tramvaie si Autobaza Troleibuze si Autobuze)” si „Regenerare urbana in zona marginalizata a municipiului Ploiesti-cartier Pictor Rosenthal”;</w:t>
      </w:r>
    </w:p>
    <w:p w:rsidR="008B7209" w:rsidRPr="009A2B8A" w:rsidRDefault="008B7209" w:rsidP="008B7209">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C77728" w:rsidRDefault="00C77728" w:rsidP="00655A30">
      <w:pPr>
        <w:spacing w:after="0" w:line="240" w:lineRule="auto"/>
        <w:jc w:val="both"/>
        <w:rPr>
          <w:rFonts w:ascii="Times New Roman" w:hAnsi="Times New Roman" w:cs="Times New Roman"/>
          <w:b/>
          <w:sz w:val="28"/>
          <w:szCs w:val="28"/>
        </w:rPr>
      </w:pPr>
    </w:p>
    <w:p w:rsidR="000603A4" w:rsidRDefault="00A53E9E"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08</w:t>
      </w:r>
      <w:r w:rsidR="00661815">
        <w:rPr>
          <w:rFonts w:ascii="Times New Roman" w:hAnsi="Times New Roman" w:cs="Times New Roman"/>
          <w:b/>
          <w:sz w:val="28"/>
          <w:szCs w:val="28"/>
        </w:rPr>
        <w:t xml:space="preserve"> - </w:t>
      </w:r>
      <w:r w:rsidR="00B20FFE">
        <w:rPr>
          <w:rFonts w:ascii="Times New Roman" w:hAnsi="Times New Roman" w:cs="Times New Roman"/>
          <w:b/>
          <w:sz w:val="28"/>
          <w:szCs w:val="28"/>
        </w:rPr>
        <w:t>1</w:t>
      </w:r>
      <w:r>
        <w:rPr>
          <w:rFonts w:ascii="Times New Roman" w:hAnsi="Times New Roman" w:cs="Times New Roman"/>
          <w:b/>
          <w:sz w:val="28"/>
          <w:szCs w:val="28"/>
        </w:rPr>
        <w:t>2</w:t>
      </w:r>
      <w:r w:rsidR="00F0395E">
        <w:rPr>
          <w:rFonts w:ascii="Times New Roman" w:hAnsi="Times New Roman" w:cs="Times New Roman"/>
          <w:b/>
          <w:sz w:val="28"/>
          <w:szCs w:val="28"/>
        </w:rPr>
        <w:t>.0</w:t>
      </w:r>
      <w:r>
        <w:rPr>
          <w:rFonts w:ascii="Times New Roman" w:hAnsi="Times New Roman" w:cs="Times New Roman"/>
          <w:b/>
          <w:sz w:val="28"/>
          <w:szCs w:val="28"/>
        </w:rPr>
        <w:t>2</w:t>
      </w:r>
      <w:r w:rsidR="00F0395E">
        <w:rPr>
          <w:rFonts w:ascii="Times New Roman" w:hAnsi="Times New Roman" w:cs="Times New Roman"/>
          <w:b/>
          <w:sz w:val="28"/>
          <w:szCs w:val="28"/>
        </w:rPr>
        <w:t>.2021</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documente pentru intocmire Cerere de rambursare nr. 2 si transmitere catre SC Demac Innovation Management SRL;</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Scanare, denumire si semnare electronica documente pentru Cerere de rambursare nr. 2;</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Transmitere pentru Cerere de rambursare nr. 2, incarcare in MYSMIS;</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Participare la discutie referitoare la masurile/proiectele din Planul de calitate aer;</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Actualizare si centralizare fise de proiecte pentru intocmire PIEE;</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PIEE;</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Intocmire referate si dispozitii necesare pentru comisie PIEE;</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Actualizare situatie proiecte in implementare;</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Actualizare informatii si verificare raport de progres proiect „Construire Gradinita Postei nr. 23”;</w:t>
      </w:r>
    </w:p>
    <w:p w:rsidR="00CB5058" w:rsidRPr="00CB5058" w:rsidRDefault="00CB5058" w:rsidP="00CB5058">
      <w:pPr>
        <w:numPr>
          <w:ilvl w:val="0"/>
          <w:numId w:val="26"/>
        </w:numPr>
        <w:spacing w:after="0" w:line="240" w:lineRule="auto"/>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Centralizare informatii si intocmire raspuns la clarificari proiect „Regenerare cartier Rafov”;</w:t>
      </w:r>
    </w:p>
    <w:p w:rsidR="00CB5058" w:rsidRPr="00CB5058" w:rsidRDefault="00CB5058" w:rsidP="00CB505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lastRenderedPageBreak/>
        <w:t>Elaborare raport de activitate saptamanal DRI: 01-05.02.2021 si plasare pe site;</w:t>
      </w:r>
    </w:p>
    <w:p w:rsidR="00CB5058" w:rsidRPr="00CB5058" w:rsidRDefault="00CB5058" w:rsidP="00CB505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 xml:space="preserve">Analizare adrese de raspuns ale Serv. Achizitii Publice Contracte si Dir. Economica la solicitare punct de vedere privind posibilitatea incheierii de  acte aditionale contracte consultanta management proiecte </w:t>
      </w:r>
      <w:r w:rsidRPr="00CB5058">
        <w:rPr>
          <w:rFonts w:ascii="Times New Roman" w:hAnsi="Times New Roman" w:cs="Times New Roman"/>
          <w:lang w:val="ro-RO"/>
        </w:rPr>
        <w:t>„</w:t>
      </w:r>
      <w:r w:rsidRPr="00CB5058">
        <w:rPr>
          <w:rFonts w:ascii="Times New Roman" w:hAnsi="Times New Roman" w:cs="Times New Roman"/>
          <w:sz w:val="28"/>
          <w:szCs w:val="28"/>
          <w:lang w:val="ro-RO"/>
        </w:rPr>
        <w:t>Eficientizare Energetica Scoala Gimnaziala George Cosbuc”, „Eficientizare Energetica Gradinita cu Program Prelungit Sfantul Mucenic Mina”, „Eficientizare Energetica Blocuri in municipiul Ploiesti – LOT 1”, „Construire Gradinita cu Program Prelungit Strada Postei nr. 23, municipiul Ploiesti” si verificarea concordantei intre graficele de preturi propuse de consultant si liniile bugetare din cererile de finantare – ultima forma aprobata de ADR Sud Muntenia;</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w:t>
      </w:r>
      <w:r w:rsidRPr="00CB5058">
        <w:rPr>
          <w:rFonts w:ascii="Times New Roman" w:hAnsi="Times New Roman" w:cs="Times New Roman"/>
          <w:color w:val="2E74B5" w:themeColor="accent1" w:themeShade="BF"/>
          <w:sz w:val="28"/>
          <w:szCs w:val="28"/>
          <w:lang w:val="ro-RO"/>
        </w:rPr>
        <w:t>/</w:t>
      </w:r>
      <w:r w:rsidRPr="00CB5058">
        <w:rPr>
          <w:rFonts w:ascii="Times New Roman" w:hAnsi="Times New Roman" w:cs="Times New Roman"/>
          <w:sz w:val="28"/>
          <w:szCs w:val="28"/>
          <w:lang w:val="ro-RO"/>
        </w:rPr>
        <w:t>corespondenta auditor proiecte „Eficientizare Energetica Scoala Gimnaziala George Cosbuc” si „Eficientizare Energetica Liceul Tehnologic 1 Mai – Sala de Sport” ref. realizarea primului audit financiar; discutii/corespondenta membrii UIP – responsabil economic si responsabil achizitii publice;</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Transmitere catre auditor financiar documente in format electronic pentru  proiect „Eficientizare Energetica Scoala Gimnaziala George Cosbuc”: contract de finantare si anexe, acte aditionale la contract de finantare si anexe, notificari la contractul de finantare si anexe, cererea de finantare actualizata incarcata in MYSMIS impreuna cu fiecare act aditional/notificare; documente cerere de rambursare 1 si cerere de rambursare 2: formulare cerere rambursare, declaratii, facturi si anexe, documente de plata, documente de livrare bunuri/servicii, documente justificative de inregistrare contabila, informari de plata, notificare reconciliere contabila, etc; documentatia avize; dosare achizitii contracte incheiate pentru servicii: proiectare si consultanta, informare si publicitate</w:t>
      </w:r>
      <w:r w:rsidRPr="00CB5058">
        <w:rPr>
          <w:rFonts w:ascii="Times New Roman" w:hAnsi="Times New Roman" w:cs="Times New Roman"/>
          <w:color w:val="2E74B5" w:themeColor="accent1" w:themeShade="BF"/>
          <w:sz w:val="28"/>
          <w:szCs w:val="28"/>
          <w:lang w:val="ro-RO"/>
        </w:rPr>
        <w:t xml:space="preserve">, </w:t>
      </w:r>
      <w:r w:rsidRPr="00CB5058">
        <w:rPr>
          <w:rFonts w:ascii="Times New Roman" w:hAnsi="Times New Roman" w:cs="Times New Roman"/>
          <w:sz w:val="28"/>
          <w:szCs w:val="28"/>
          <w:lang w:val="ro-RO"/>
        </w:rPr>
        <w:t xml:space="preserve">consultanta management proiect, audit financiar, verificare proiectare; rapoarte progres trimestriale si anexe, rapoarte de vizita ADR Sud Muntenia, etc; </w:t>
      </w:r>
    </w:p>
    <w:p w:rsidR="00CB5058" w:rsidRPr="00CB5058" w:rsidRDefault="00CB5058" w:rsidP="00CB5058">
      <w:pPr>
        <w:numPr>
          <w:ilvl w:val="0"/>
          <w:numId w:val="1"/>
        </w:numPr>
        <w:ind w:left="720"/>
        <w:contextualSpacing/>
        <w:jc w:val="both"/>
        <w:rPr>
          <w:rFonts w:ascii="Times New Roman" w:hAnsi="Times New Roman" w:cs="Times New Roman"/>
          <w:color w:val="2E74B5" w:themeColor="accent1" w:themeShade="BF"/>
          <w:sz w:val="28"/>
          <w:szCs w:val="28"/>
          <w:lang w:val="ro-RO"/>
        </w:rPr>
      </w:pPr>
      <w:r w:rsidRPr="00CB5058">
        <w:rPr>
          <w:rFonts w:ascii="Times New Roman" w:hAnsi="Times New Roman" w:cs="Times New Roman"/>
          <w:sz w:val="28"/>
          <w:szCs w:val="28"/>
          <w:lang w:val="ro-RO"/>
        </w:rPr>
        <w:t>Elaborare Raport de progres trimestrial proiect „Eficientizare Energetica Scoala Gimnaziala George Cosbuc” pentru ADR Sud Muntenia; discutii/corespondenta consultanta management proiect si membrii UIP – responsabil achizitii publice</w:t>
      </w:r>
      <w:r w:rsidRPr="00CB5058">
        <w:rPr>
          <w:rFonts w:ascii="Times New Roman" w:hAnsi="Times New Roman" w:cs="Times New Roman"/>
          <w:color w:val="2E74B5" w:themeColor="accent1" w:themeShade="BF"/>
          <w:sz w:val="28"/>
          <w:szCs w:val="28"/>
          <w:lang w:val="ro-RO"/>
        </w:rPr>
        <w:t>;</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Completare „Anexa – Conditii contractuale specifice” pentru Raport de progres trimestrial proiect „Eficientizare Energetica Scoala Gimnaziala George Cosbuc”;</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lastRenderedPageBreak/>
        <w:t>Redactare adresa de inaintare Raport de progres trimestrial si „Anexa – Conditii contractuale specifice” pentru proiect „Eficientizare Energetica Scoala Gimnaziala George Cosbuc”;</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Discutii/corespondenta consultant management proiect „Eficientizare Energetica Scoala Gimnaziala George Cosbuc” ref. raport de activitate lunar prestari servicii;</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Semnare electronica documente dosar achizitie servicii audit financiar proiect „Eficientizare Energetica Scoala Gimnaziala George Cosbuc” si transmitere responsabil achizitii publice pentru incarcare in MYSMIS;</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proiecte MYSMIS;</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Completare situatie ref. proiecte „Eficientizare Energetica Scoala Gimnaziala George Cosbuc”, „Eficientizare Energetica Liceul Tehnologic 1 Mai – Sala de sport”, „Eficientizare Energetica Liceul Tehnologic Sfantul Apostol Andrei in municipiul Ploiesti; discutii responsabili achizitii publice;</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Discutii/corespondenta responsabil economic si consultant management proiect „Eficientizare Energetica Liceul Tehnologic de Servicii Sfantul Apostol Andrei in municipiul Ploiesti” ref completare Anexa 10 din HG 93/2016 “Notificare cu privire la reconcilierea contabila” completata cu toate sumele incasate/restituite de la MLPDA la zi pentru a fi transmisa la AMPOR – Directia Management Financiar; semnare electronica documente si transmitere consultant management proiect pentru incarcare in MYSMIS;</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Discutii/corespondenta responsabil economic si consultant management proiect „Eficientizare Energetica Liceul Tehnologic 1 Mai – Sala de sport” ref completare Anexa 10 din HG 93/2016 “Notificare cu privire la reconcilierea contabila” completata cu toate sumele incasate/restituite de la MLPDA la zi pentru a fi transmisa la AMPOR – Directia Management Financiar; semnare electronica documente si incarcare in MYSMIS;</w:t>
      </w:r>
    </w:p>
    <w:p w:rsidR="00CB5058" w:rsidRPr="00CB5058" w:rsidRDefault="00CB5058" w:rsidP="00CB5058">
      <w:pPr>
        <w:numPr>
          <w:ilvl w:val="0"/>
          <w:numId w:val="1"/>
        </w:numPr>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Discutii/corespondenta consultant management proiect „Eficientizare Energetica Liceul Tehnologic de Servicii Sfantul Apostol Andrei in municipiul Ploiesti”  ref. raport de activitate lunar prestari servicii;</w:t>
      </w:r>
    </w:p>
    <w:p w:rsidR="00CB5058" w:rsidRPr="00CB5058" w:rsidRDefault="00CB5058" w:rsidP="00CB5058">
      <w:pPr>
        <w:numPr>
          <w:ilvl w:val="0"/>
          <w:numId w:val="1"/>
        </w:numPr>
        <w:ind w:left="720"/>
        <w:contextualSpacing/>
        <w:jc w:val="both"/>
        <w:rPr>
          <w:rFonts w:ascii="Times New Roman" w:hAnsi="Times New Roman" w:cs="Times New Roman"/>
          <w:color w:val="FF0000"/>
          <w:sz w:val="28"/>
          <w:szCs w:val="28"/>
          <w:lang w:val="ro-RO"/>
        </w:rPr>
      </w:pPr>
      <w:r w:rsidRPr="00CB5058">
        <w:rPr>
          <w:rFonts w:ascii="Times New Roman" w:hAnsi="Times New Roman" w:cs="Times New Roman"/>
          <w:sz w:val="28"/>
          <w:szCs w:val="28"/>
          <w:lang w:val="ro-RO"/>
        </w:rPr>
        <w:t xml:space="preserve">Redactare si transmitere adresa catre DTI – ref. raspuns proiectant (SC Intergroup Engineering SRL) legat de expertiza tehnica a obiectivului Centru de Excelenta in Afaceri pentru Tinerii Intreprinzatori; </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color w:val="2E74B5" w:themeColor="accent1" w:themeShade="BF"/>
          <w:sz w:val="28"/>
          <w:szCs w:val="28"/>
          <w:lang w:val="ro-RO"/>
        </w:rPr>
      </w:pPr>
      <w:r w:rsidRPr="00CB5058">
        <w:rPr>
          <w:rFonts w:ascii="Times New Roman" w:hAnsi="Times New Roman" w:cs="Times New Roman"/>
          <w:sz w:val="28"/>
          <w:szCs w:val="28"/>
          <w:lang w:val="ro-RO"/>
        </w:rPr>
        <w:t>Discutii/corespondenta consultant management proiect „Eficientizare Energetica Liceul Tehnologic 1 Mai – Sala de sport” ref raport de activitate lunar prestari servicii si draft notificare nr. 4 la contractul de finantare pentru ADR Sud Muntenia;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lastRenderedPageBreak/>
        <w:t>Raspuns solicitare clarificari Cerere Rambursare nr. 2 proiect „EFICIENTIZARE ENERGETICA: -GRADINITA CU PROGRAM PRELUNGIT SFANTUL MUCENIC MINA”;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Semnare electronica documente clarificari Cerere de Rambursare nr. 2 „EFICIENTIZARE ENERGETICA: -GRADINITA CU PROGRAM PRELUNGIT SFANTUL MUCENIC MINA”;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Redactare si transmitere adresa catre DTI solicitare autorizatii construire finale;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Transmitere firma de management documente solicitate in vederea incarcarii in MySMIS a dosarului de achizitie lucrari proiect „EFICIENTIZARE ENERGETICA: -GRADINITA CU PROGRAM PRELUNGIT SFANTUL MUCENIC MINA”;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raport de activitate SC Demac Innovation SRL pentru proiect „EFICIENTIZARE ENERGETICA: -GRADINITA CU PROGRAM PRELUNGIT SFANTUL MUCENIC MINA”;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raport de activitate SC Eurofinance Proiect SRL pentru proiect „EFICIENTIZARE ENERGETICA COLEGIUL TEHNIC NATIONAL ALEXANDRU IOAN CUZA”;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raport de activitate SC SAIR SRL pentru proiect "Eficientizare Energetica Gradinita cu program prelungit nr. 23 Municipiul Ploiesti”;</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Transmitere SC SAIR SRL documente necesare Notificare UIP "Eficientizare Energetica Gradinita cu program prelungit nr. 23 Municipiul Ploiesti”;</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draft Notificare UIP „EFICIENTIZARE ENERGETICA: -GRADINITA CU PROGRAM PRELUNGIT SFANTUL MUCENIC MINA”;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Situatie DRI 12.02.2021;</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 si corespondenta cu reprezentantii Municipiului Ploiesti si Solaris privind cererea de avans pentru proiectul “Achizitie mijloace de transport public – troleibuze 12 m, Ploiesti, Tg. Jiu”;</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Referat initiere cheltuieli plata cotizatie anuala pentru anul 2020 pentru Asociatia de Dezvoltare Intercomunitara de Utilitati Publice pentru Serviciul de Salubrizare „Parteneriatul pentru managementul deseurilor Prahova”;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Redactare referat pentru constituirea Comisiei de receptie a “Programului de Imbunatatire a Eficientei Energetice in Municipiul Ploiesti, actualizare 2020-2026”;</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Redactare dispozitie pentru constituirea Comisiei de receptie a “Programului de Imbunatatire a Eficientei Energetice in Municipiul Ploiesti, actualizare 2020-2026”;</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si semnare factura management pentru proiectul „Eficientizare energetica blocuri in Municipiul Ploiesti – Lot 2”;</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lastRenderedPageBreak/>
        <w:t>Actualizare date situatie proiecte cu finantare internationala;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si inregistrare raport activitate management pentru proiectul „Eficientizare energetica blocuri in Municipiul Ploiesti – Lot 2”;</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si inregistrare raport activitate management pentru proiectul „Eficientizare energetica blocuri in Municipiul Ploiesti – Lot 1”;</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 si intalniri cu reprezentantii Municipiului Ploiesti privind realizarea unui act aditional la contractul de furnizare mijloace de transport pentru proiectul “Achizitie mijloace de transport public – troleibuze 12 m, Ploieşti, Tg. Jiu”;</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Draft referat de necesitate pentru incheierea unui act aditional la contractul de furnizare mijloace de transport pentru proiectul “Achizitie mijloace de transport public – troleibuze 12 m, Ploiesti, Tg. Jiu”;</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 si corespondenta cu reprezentantii Municipiului Ploiesti si consultantul privind transformarea in firma platitoare de TVA pentru proiectul „Eficientizare energetica blocuri in Municipiul Ploiesti – Lot 1”;</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Draft raspuns interpelare consilier local Botez George;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Draft raspuns interpelare consilier local Stănciulescu Răzvan;</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 xml:space="preserve">Deplasare la Serv. Inventariere si Evidenta Bunuri pentru discutii referitoare la documentele de proprietate ce trebuie prezentate de beneficiari in perioada de implementare si de durabilitate a contractului de finantare pentru proiectele „Eficientizare consumuri energetice in municipiul Ploiesti – sistem iluminat public traseu tramvai 101 si 102” - discutii cu managementul proiectelor; </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Scannare, transmitere documente solicitate suplimentar pentru proiectul „Eficientizare energetica blocuri in Municipiul Ploiesti - Lot 3” spre verificare la auditul proiectului;</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/semnare solicitare de clarificari noi la oferta pentru achizitia de lucrari pentru proiectul ”Eficientizare energetica blocuri in Municipiul Ploiesti - Lot 3” – discutii si corespondenta cu responsabil achizitii publice;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Studiu „Procedura operationala privind identificarea finantarii si elaborarea de proiecte finantate din fonduri structurale si guvernamentale”, „Procedura operationala privind implementarea proiectelor finantate din fonduri structurale si guvernamentale” si „Procedura operationala privind monitorizarea proiectelor finantate din fonduri structurale si guvernamentale”;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Studiu raport anual privind stadiul implementarii Strategiei Nationale Anticoruptie (SNA) 2016-2020 pentru anul 2020, la nivelul administratiei publice locale;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Inregistrare, scanare Informare plată CR1 a proiectului „Eficientizare consumuri energetice in municipiul Ploiesti – sistem iluminat public traseu tramvai 101” – transmitere responsabil economic;</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lastRenderedPageBreak/>
        <w:t>Inregistrare adresa Ministerul Dezvoltarii, Lucrarilor Publice si Administratiei de solicitare a dovezii calitatii de imputernicit pentru semnatarul contestatiei formulate impotriva Informarii privind situatia cheltuielilor aprobate in CR2 pentru proiectul „Eficientizare energetica blocuri in Municipiul Ploiesti - Lot 3” – transmitere solicitare catre Dir. Juridica;</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in sistemul MySmis stadiu proiecte;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Referate de necesitate achizitie publica pentru executia lucrarilor la proiectele „Eficientizare consumuri energetice in municipiul Ploiesti – sistem iluminat public traseu tramvai 101 si 102”;</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Adresa catre Directia Administratie Publica, Juridic- Contencios, Achizitii Publice, Contracte de solicitare contestare a masurilor dispuse prin Notificarile de autorizare a cererilor de rambursare nr 1 pentru proiectele „Eficientizare consumuri energetice in municipiul Ploiesti – sistem iluminat public traseu tramvai 101 si 102”;</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Adresa catre ADR Sud Muntenia de solicitare de prelungire cu 12 luni a termenului de prezentare al hotararilor de atestare corespunzătoare pentru imobilele/bunurile afectate de proiectele „Eficientizare consumuri energetice in municipiul Ploiesti – sistem iluminat public traseu tramvai 101 si 102” – discutii cu managementul proiectelor si responsabil patrimoniu; redactare adresa de inaintare solicitare – semnare, inregistrare, scanare;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Semnare electronica documente necesare la cererea de clarificare nr. 9 pentru proiectul „Regenerare urbana in zona marginalizata a municipiului Ploiesti, cartier Râfov” – transmitere responsabil SC Intergroup Engineering SRL;</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Deplasare la Administratorul public pentru semnarea Procesului verbal de receptie finala pentru proiectul „Cresterea mobilitatii transportului public prin reabilitarea traseului tramvaiului 101 cu lucrari vizand calea de rulare, statii cu peroane adaptate persoanelor cu dizabilitati, material rulant, elemente de semnalizare si automatizare – etapa I”;</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Transmitere documente solicitate de auditor pentru proiectul „Eficientizare energetica blocuri in Municipiul Ploiesti - Lot 3”;</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Notificare 5 de actualizare a extraselor de carte funciara actualizate din care sa rezulte inscrierea definitiva a dreptului de proprietate catre Agentia pentru Dezvoltare Regionala Sud Muntenia pentru proiectul „Eficientizare consumuri energetice in municipiul Ploiesti – sistem iluminat public traseu tramvai 102” – solicitare informatii suplimentare de la Serv. Inventariere si Evidenta Bunuri;</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 xml:space="preserve">Semnare electronica documente pentru transmitere Notificare 5 pentru proiectul „Eficientizare consumuri energetice in municipiul Ploiesti – sistem </w:t>
      </w:r>
      <w:r w:rsidRPr="00CB5058">
        <w:rPr>
          <w:rFonts w:ascii="Times New Roman" w:hAnsi="Times New Roman" w:cs="Times New Roman"/>
          <w:sz w:val="28"/>
          <w:szCs w:val="28"/>
          <w:lang w:val="ro-RO"/>
        </w:rPr>
        <w:lastRenderedPageBreak/>
        <w:t>iluminat public traseu tramvai 102” – corespondenta cu managementul proiectului;</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Studiu posibilitate plata diriginte de santier  pentru proiectul „Cresterea mobilitatii transportului public prin reabilitarea traseului tramvaiului 101 cu lucrari vizand calea de rulare, statii cu peroane adaptate persoanelor cu dizabilitati, material rulant, elemente de semnalizare si automatizare – etapa I”;</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Verificare informatii despre Asociația de Investitii si Dezvoltare a Romaniei in mediul on-line;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Completare (partială) situatie cu stadiul implementarii proiectelor;</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Raspuns catre Directia Comunicare, Relatii Publice, Serviciul Relații Publice, Monitorizare Proceduri Administrative la adresa din partea Agentiei Nationale Antidrog referitoare la Legea nr. 350/2005 privind regimul finantarilor nerambursabile din fonduri publice alocate pentru activitati non-profit de interes general;</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Discutii/corespondenta cu responsabilul tehnic, responsabilul SC Intergroup Engineering SRL si  managerul proiectelor „Eficientizare consumuri energetice in municipiul Ploiesti – sistem iluminat public traseu tramvai 101 si 102” referitoare la caietele de sarcini pentru achizitia lucrarilor;</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Discutii/corespondenta cu dirigintele de șantier şi responsabilul tehnic „Cresterea mobilitatii transportului public prin reabilitarea traseului tramvaiului 101 cu lucrari vizand calea de rulare, statii cu peroane adaptate persoanelor cu dizabilitati, material rulant, elemente de semnalizare si automatizare – etapa I”;</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Discutii cu ofiterul de proiect „Solutii informatice integrate pentru optimizarea activitatii administrative, cresterea competentelor si a nivelului de calitate a serviciilor publice pentru cetateni si mediul de afaceri la nivelul Municipiului Ploiesti” privind modificarile finale anexei 2 – prelungirea prioadei de implementare;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Recalcularea bugetului proiectului si a calendarului activitatilor si achizitiilor din cadrul proiectului „Solutii informatice integrate pentru optimizarea activitatii administrative, cresterea competentelor si a nivelului de calitate a serviciilor publice pentru cetateni si mediul de afaceri la nivelul Municipiului Ploiesti” privind prelungirea cu 8 luni a perioadei de implementare;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Transmitere catre MLPDA graficul de livrare al autobuzelor electrice;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Participare la comisia de evaluare a ofertelor pentru achizitia Serviciilor de consultanta in managementul proectului: „Reabilitare baza materiala transport auto (Depou Tramvaie si Autobaza Troleibuze si Autobuze)”;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lastRenderedPageBreak/>
        <w:t>Discutii cu Responsabilul tehnic privind stadiul realizarii documentatiilor tehnice pentru proiectul „Regenerare urbana in zona marginalizata a municipiului Ploiesti-cartier Pictor Rosenthal”;</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Intocmire documentatii de raspuns la solicitarea de clarificari transmisa de catre ADR Sud Muntenia pentru proiectul „Reabilitare baza materiala transport auto (Depou Tramvaie si Autobaza Troleibuze si Autobuze)”;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Incarcare documentatii de rspuns la solicitarea de clarificari transmisa de catre ADR Sud Muntenia, in MySMIS pentru proiectul „Reabilitare baza materiala transport auto (Depou Tramvaie si Autobaza Troleibuze si Autobuze)”;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8"/>
          <w:szCs w:val="28"/>
          <w:lang w:val="ro-RO"/>
        </w:rPr>
      </w:pPr>
      <w:r w:rsidRPr="00CB5058">
        <w:rPr>
          <w:rFonts w:ascii="Times New Roman" w:hAnsi="Times New Roman" w:cs="Times New Roman"/>
          <w:sz w:val="28"/>
          <w:szCs w:val="28"/>
          <w:lang w:val="ro-RO"/>
        </w:rPr>
        <w:t>Intocmirea Raportului de progres trimestrial nr. 3 pentru a fi transmis catre ADR Sud Muntenia pentru proiectul „Reabilitare baza materiala transport auto (Depou Tramvaie si Autobaza Troleibuze si Autobuze)”;</w:t>
      </w:r>
    </w:p>
    <w:p w:rsidR="00CB5058" w:rsidRPr="00CB5058" w:rsidRDefault="00CB5058" w:rsidP="00CB5058">
      <w:pPr>
        <w:numPr>
          <w:ilvl w:val="0"/>
          <w:numId w:val="1"/>
        </w:numPr>
        <w:spacing w:after="0" w:line="240" w:lineRule="auto"/>
        <w:ind w:left="720"/>
        <w:contextualSpacing/>
        <w:jc w:val="both"/>
        <w:rPr>
          <w:rFonts w:ascii="Times New Roman" w:hAnsi="Times New Roman" w:cs="Times New Roman"/>
          <w:sz w:val="24"/>
          <w:szCs w:val="24"/>
          <w:lang w:val="ro-RO"/>
        </w:rPr>
      </w:pPr>
      <w:r w:rsidRPr="00CB5058">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1439ED" w:rsidRDefault="001439ED" w:rsidP="00655A30">
      <w:pPr>
        <w:spacing w:after="0" w:line="240" w:lineRule="auto"/>
        <w:jc w:val="both"/>
        <w:rPr>
          <w:rFonts w:ascii="Times New Roman" w:hAnsi="Times New Roman" w:cs="Times New Roman"/>
          <w:b/>
          <w:sz w:val="28"/>
          <w:szCs w:val="28"/>
        </w:rPr>
      </w:pPr>
    </w:p>
    <w:p w:rsidR="003328BB" w:rsidRDefault="00A237ED"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A53E9E">
        <w:rPr>
          <w:rFonts w:ascii="Times New Roman" w:hAnsi="Times New Roman" w:cs="Times New Roman"/>
          <w:b/>
          <w:sz w:val="28"/>
          <w:szCs w:val="28"/>
        </w:rPr>
        <w:t>5</w:t>
      </w:r>
      <w:r w:rsidR="00C25697">
        <w:rPr>
          <w:rFonts w:ascii="Times New Roman" w:hAnsi="Times New Roman" w:cs="Times New Roman"/>
          <w:b/>
          <w:sz w:val="28"/>
          <w:szCs w:val="28"/>
        </w:rPr>
        <w:t xml:space="preserve"> </w:t>
      </w:r>
      <w:r w:rsidR="00A53E9E">
        <w:rPr>
          <w:rFonts w:ascii="Times New Roman" w:hAnsi="Times New Roman" w:cs="Times New Roman"/>
          <w:b/>
          <w:sz w:val="28"/>
          <w:szCs w:val="28"/>
        </w:rPr>
        <w:t>– 19</w:t>
      </w:r>
      <w:r w:rsidR="00AB6E95">
        <w:rPr>
          <w:rFonts w:ascii="Times New Roman" w:hAnsi="Times New Roman" w:cs="Times New Roman"/>
          <w:b/>
          <w:sz w:val="28"/>
          <w:szCs w:val="28"/>
        </w:rPr>
        <w:t>.0</w:t>
      </w:r>
      <w:r w:rsidR="00A53E9E">
        <w:rPr>
          <w:rFonts w:ascii="Times New Roman" w:hAnsi="Times New Roman" w:cs="Times New Roman"/>
          <w:b/>
          <w:sz w:val="28"/>
          <w:szCs w:val="28"/>
        </w:rPr>
        <w:t>2</w:t>
      </w:r>
      <w:r w:rsidR="005C08AA">
        <w:rPr>
          <w:rFonts w:ascii="Times New Roman" w:hAnsi="Times New Roman" w:cs="Times New Roman"/>
          <w:b/>
          <w:sz w:val="28"/>
          <w:szCs w:val="28"/>
        </w:rPr>
        <w:t>.</w:t>
      </w:r>
      <w:r w:rsidR="00A0220F" w:rsidRPr="00A0220F">
        <w:rPr>
          <w:rFonts w:ascii="Times New Roman" w:hAnsi="Times New Roman" w:cs="Times New Roman"/>
          <w:b/>
          <w:sz w:val="28"/>
          <w:szCs w:val="28"/>
        </w:rPr>
        <w:t>202</w:t>
      </w:r>
      <w:r w:rsidR="00AB6E95">
        <w:rPr>
          <w:rFonts w:ascii="Times New Roman" w:hAnsi="Times New Roman" w:cs="Times New Roman"/>
          <w:b/>
          <w:sz w:val="28"/>
          <w:szCs w:val="28"/>
        </w:rPr>
        <w:t>1</w:t>
      </w:r>
    </w:p>
    <w:p w:rsidR="007A6633" w:rsidRPr="007A6633" w:rsidRDefault="007A6633" w:rsidP="007A663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Intocmire raspuns la clarificari primite la proiectul depus in parteneriat cu ADR Sud Muntenia prin POAT;</w:t>
      </w:r>
    </w:p>
    <w:p w:rsidR="007A6633" w:rsidRPr="007A6633" w:rsidRDefault="007A6633" w:rsidP="007A663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Verificare buget proiect POAT;</w:t>
      </w:r>
    </w:p>
    <w:p w:rsidR="007A6633" w:rsidRPr="007A6633" w:rsidRDefault="007A6633" w:rsidP="007A663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Vizita la sediu GAL;</w:t>
      </w:r>
    </w:p>
    <w:p w:rsidR="007A6633" w:rsidRPr="007A6633" w:rsidRDefault="007A6633" w:rsidP="007A663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Participare la sedinta GAL;</w:t>
      </w:r>
    </w:p>
    <w:p w:rsidR="007A6633" w:rsidRPr="007A6633" w:rsidRDefault="007A6633" w:rsidP="007A663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Intalnire la sediul ADR Sud Muntenia din Calarasi pentru discutie proiecte cu intarzieri;</w:t>
      </w:r>
    </w:p>
    <w:p w:rsidR="007A6633" w:rsidRPr="007A6633" w:rsidRDefault="007A6633" w:rsidP="007A663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Intocmire raport Intalnire la ADR Sud Muntenia Calarasi;</w:t>
      </w:r>
    </w:p>
    <w:p w:rsidR="007A6633" w:rsidRPr="007A6633" w:rsidRDefault="007A6633" w:rsidP="007A663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Actualizare informatii proiecte pentru intocmire situatie proiecte in implementare;</w:t>
      </w:r>
    </w:p>
    <w:p w:rsidR="007A6633" w:rsidRPr="007A6633" w:rsidRDefault="007A6633" w:rsidP="007A663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Semnare electronica documente pentru CR2, incarcare in MYSMIS pentru proiect „Construire gradinita Str. Postei nr. 23”;</w:t>
      </w:r>
    </w:p>
    <w:p w:rsidR="007A6633" w:rsidRPr="007A6633" w:rsidRDefault="007A6633" w:rsidP="007A6633">
      <w:pPr>
        <w:numPr>
          <w:ilvl w:val="0"/>
          <w:numId w:val="1"/>
        </w:numPr>
        <w:autoSpaceDE w:val="0"/>
        <w:autoSpaceDN w:val="0"/>
        <w:adjustRightInd w:val="0"/>
        <w:spacing w:after="0" w:line="240" w:lineRule="auto"/>
        <w:ind w:left="720"/>
        <w:contextualSpacing/>
        <w:jc w:val="both"/>
        <w:rPr>
          <w:ins w:id="1" w:author="Oprea Mihaela" w:date="2021-02-01T08:50:00Z"/>
          <w:rFonts w:ascii="Times New Roman" w:hAnsi="Times New Roman" w:cs="Times New Roman"/>
          <w:sz w:val="28"/>
          <w:szCs w:val="28"/>
          <w:lang w:val="ro-RO"/>
        </w:rPr>
      </w:pPr>
      <w:del w:id="2" w:author="Oprea Mihaela" w:date="2020-03-30T11:51:00Z">
        <w:r w:rsidRPr="007A6633" w:rsidDel="00E63372">
          <w:rPr>
            <w:rFonts w:ascii="Times New Roman" w:hAnsi="Times New Roman" w:cs="Times New Roman"/>
            <w:sz w:val="28"/>
            <w:szCs w:val="28"/>
            <w:lang w:val="ro-RO"/>
          </w:rPr>
          <w:delText xml:space="preserve">efinitivare </w:delText>
        </w:r>
      </w:del>
      <w:del w:id="3" w:author="Oprea Mihaela" w:date="2020-06-01T13:16:00Z">
        <w:r w:rsidRPr="007A6633" w:rsidDel="001C7AD4">
          <w:rPr>
            <w:rFonts w:ascii="Times New Roman" w:hAnsi="Times New Roman" w:cs="Times New Roman"/>
            <w:sz w:val="28"/>
            <w:szCs w:val="28"/>
            <w:lang w:val="ro-RO"/>
          </w:rPr>
          <w:delText xml:space="preserve">raport de activitate saptamanal DRI: </w:delText>
        </w:r>
      </w:del>
      <w:del w:id="4" w:author="Oprea Mihaela" w:date="2020-03-30T11:51:00Z">
        <w:r w:rsidRPr="007A6633" w:rsidDel="00E63372">
          <w:rPr>
            <w:rFonts w:ascii="Times New Roman" w:hAnsi="Times New Roman" w:cs="Times New Roman"/>
            <w:sz w:val="28"/>
            <w:szCs w:val="28"/>
            <w:lang w:val="ro-RO"/>
          </w:rPr>
          <w:delText>16</w:delText>
        </w:r>
      </w:del>
      <w:del w:id="5" w:author="Oprea Mihaela" w:date="2020-06-01T13:16:00Z">
        <w:r w:rsidRPr="007A6633" w:rsidDel="001C7AD4">
          <w:rPr>
            <w:rFonts w:ascii="Times New Roman" w:hAnsi="Times New Roman" w:cs="Times New Roman"/>
            <w:sz w:val="28"/>
            <w:szCs w:val="28"/>
            <w:lang w:val="ro-RO"/>
          </w:rPr>
          <w:delText xml:space="preserve"> </w:delText>
        </w:r>
      </w:del>
      <w:del w:id="6" w:author="Oprea Mihaela" w:date="2020-05-25T12:10:00Z">
        <w:r w:rsidRPr="007A6633" w:rsidDel="005C7DBA">
          <w:rPr>
            <w:rFonts w:ascii="Times New Roman" w:hAnsi="Times New Roman" w:cs="Times New Roman"/>
            <w:sz w:val="28"/>
            <w:szCs w:val="28"/>
            <w:lang w:val="ro-RO"/>
          </w:rPr>
          <w:delText>-</w:delText>
        </w:r>
      </w:del>
      <w:del w:id="7" w:author="Oprea Mihaela" w:date="2020-06-01T13:16:00Z">
        <w:r w:rsidRPr="007A6633" w:rsidDel="001C7AD4">
          <w:rPr>
            <w:rFonts w:ascii="Times New Roman" w:hAnsi="Times New Roman" w:cs="Times New Roman"/>
            <w:sz w:val="28"/>
            <w:szCs w:val="28"/>
            <w:lang w:val="ro-RO"/>
          </w:rPr>
          <w:delText xml:space="preserve"> </w:delText>
        </w:r>
      </w:del>
      <w:del w:id="8" w:author="Oprea Mihaela" w:date="2020-04-06T12:35:00Z">
        <w:r w:rsidRPr="007A6633" w:rsidDel="00E67BF8">
          <w:rPr>
            <w:rFonts w:ascii="Times New Roman" w:hAnsi="Times New Roman" w:cs="Times New Roman"/>
            <w:sz w:val="28"/>
            <w:szCs w:val="28"/>
            <w:lang w:val="ro-RO"/>
          </w:rPr>
          <w:delText>2</w:delText>
        </w:r>
      </w:del>
      <w:del w:id="9" w:author="Oprea Mihaela" w:date="2020-03-30T11:51:00Z">
        <w:r w:rsidRPr="007A6633" w:rsidDel="00E63372">
          <w:rPr>
            <w:rFonts w:ascii="Times New Roman" w:hAnsi="Times New Roman" w:cs="Times New Roman"/>
            <w:sz w:val="28"/>
            <w:szCs w:val="28"/>
            <w:lang w:val="ro-RO"/>
          </w:rPr>
          <w:delText>0</w:delText>
        </w:r>
      </w:del>
      <w:del w:id="10" w:author="Oprea Mihaela" w:date="2020-05-25T12:10:00Z">
        <w:r w:rsidRPr="007A6633" w:rsidDel="005C7DBA">
          <w:rPr>
            <w:rFonts w:ascii="Times New Roman" w:hAnsi="Times New Roman" w:cs="Times New Roman"/>
            <w:sz w:val="28"/>
            <w:szCs w:val="28"/>
            <w:lang w:val="ro-RO"/>
          </w:rPr>
          <w:delText>.</w:delText>
        </w:r>
      </w:del>
      <w:del w:id="11" w:author="Oprea Mihaela" w:date="2020-06-01T13:16:00Z">
        <w:r w:rsidRPr="007A6633" w:rsidDel="001C7AD4">
          <w:rPr>
            <w:rFonts w:ascii="Times New Roman" w:hAnsi="Times New Roman" w:cs="Times New Roman"/>
            <w:sz w:val="28"/>
            <w:szCs w:val="28"/>
            <w:lang w:val="ro-RO"/>
          </w:rPr>
          <w:delText>0</w:delText>
        </w:r>
      </w:del>
      <w:del w:id="12" w:author="Oprea Mihaela" w:date="2020-04-06T12:35:00Z">
        <w:r w:rsidRPr="007A6633" w:rsidDel="00E67BF8">
          <w:rPr>
            <w:rFonts w:ascii="Times New Roman" w:hAnsi="Times New Roman" w:cs="Times New Roman"/>
            <w:sz w:val="28"/>
            <w:szCs w:val="28"/>
            <w:lang w:val="ro-RO"/>
          </w:rPr>
          <w:delText>3</w:delText>
        </w:r>
      </w:del>
      <w:del w:id="13" w:author="Oprea Mihaela" w:date="2020-06-01T13:16:00Z">
        <w:r w:rsidRPr="007A6633" w:rsidDel="001C7AD4">
          <w:rPr>
            <w:rFonts w:ascii="Times New Roman" w:hAnsi="Times New Roman" w:cs="Times New Roman"/>
            <w:sz w:val="28"/>
            <w:szCs w:val="28"/>
            <w:lang w:val="ro-RO"/>
          </w:rPr>
          <w:delText>.2020 si plasare pe site;</w:delText>
        </w:r>
      </w:del>
      <w:ins w:id="14" w:author="Oprea Mihaela" w:date="2021-02-01T08:50:00Z">
        <w:r w:rsidRPr="007A6633">
          <w:rPr>
            <w:rFonts w:ascii="Times New Roman" w:hAnsi="Times New Roman" w:cs="Times New Roman"/>
            <w:sz w:val="28"/>
            <w:szCs w:val="28"/>
            <w:lang w:val="ro-RO"/>
          </w:rPr>
          <w:t xml:space="preserve">Elaborare raport de activitate saptamanal DRI: </w:t>
        </w:r>
      </w:ins>
      <w:ins w:id="15" w:author="Oprea Mihaela" w:date="2021-02-08T12:08:00Z">
        <w:r w:rsidRPr="007A6633">
          <w:rPr>
            <w:rFonts w:ascii="Times New Roman" w:hAnsi="Times New Roman" w:cs="Times New Roman"/>
            <w:sz w:val="28"/>
            <w:szCs w:val="28"/>
            <w:lang w:val="ro-RO"/>
          </w:rPr>
          <w:t>0</w:t>
        </w:r>
      </w:ins>
      <w:ins w:id="16" w:author="Oprea Mihaela" w:date="2021-02-16T13:26:00Z">
        <w:r w:rsidRPr="007A6633">
          <w:rPr>
            <w:rFonts w:ascii="Times New Roman" w:hAnsi="Times New Roman" w:cs="Times New Roman"/>
            <w:sz w:val="28"/>
            <w:szCs w:val="28"/>
            <w:lang w:val="ro-RO"/>
          </w:rPr>
          <w:t>8</w:t>
        </w:r>
      </w:ins>
      <w:ins w:id="17" w:author="Oprea Mihaela" w:date="2021-02-01T08:50:00Z">
        <w:r w:rsidRPr="007A6633">
          <w:rPr>
            <w:rFonts w:ascii="Times New Roman" w:hAnsi="Times New Roman" w:cs="Times New Roman"/>
            <w:sz w:val="28"/>
            <w:szCs w:val="28"/>
            <w:lang w:val="ro-RO"/>
          </w:rPr>
          <w:t>-</w:t>
        </w:r>
      </w:ins>
      <w:ins w:id="18" w:author="Oprea Mihaela" w:date="2021-02-08T12:08:00Z">
        <w:r w:rsidRPr="007A6633">
          <w:rPr>
            <w:rFonts w:ascii="Times New Roman" w:hAnsi="Times New Roman" w:cs="Times New Roman"/>
            <w:sz w:val="28"/>
            <w:szCs w:val="28"/>
            <w:lang w:val="ro-RO"/>
          </w:rPr>
          <w:t>12</w:t>
        </w:r>
      </w:ins>
      <w:ins w:id="19" w:author="Oprea Mihaela" w:date="2021-02-01T08:50:00Z">
        <w:r w:rsidRPr="007A6633">
          <w:rPr>
            <w:rFonts w:ascii="Times New Roman" w:hAnsi="Times New Roman" w:cs="Times New Roman"/>
            <w:sz w:val="28"/>
            <w:szCs w:val="28"/>
            <w:lang w:val="ro-RO"/>
          </w:rPr>
          <w:t>.02.2021</w:t>
        </w:r>
      </w:ins>
      <w:ins w:id="20" w:author="Oprea Mihaela" w:date="2021-02-02T08:40:00Z">
        <w:r w:rsidRPr="007A6633">
          <w:rPr>
            <w:rFonts w:ascii="Times New Roman" w:hAnsi="Times New Roman" w:cs="Times New Roman"/>
            <w:sz w:val="28"/>
            <w:szCs w:val="28"/>
            <w:lang w:val="ro-RO"/>
          </w:rPr>
          <w:t xml:space="preserve"> si plasare pe site</w:t>
        </w:r>
      </w:ins>
      <w:ins w:id="21" w:author="Oprea Mihaela" w:date="2021-02-01T08:50:00Z">
        <w:r w:rsidRPr="007A6633">
          <w:rPr>
            <w:rFonts w:ascii="Times New Roman" w:hAnsi="Times New Roman" w:cs="Times New Roman"/>
            <w:sz w:val="28"/>
            <w:szCs w:val="28"/>
            <w:lang w:val="ro-RO"/>
          </w:rPr>
          <w:t>;</w:t>
        </w:r>
      </w:ins>
    </w:p>
    <w:p w:rsidR="007A6633" w:rsidRPr="007A6633" w:rsidRDefault="007A6633" w:rsidP="007A6633">
      <w:pPr>
        <w:numPr>
          <w:ilvl w:val="0"/>
          <w:numId w:val="1"/>
        </w:numPr>
        <w:autoSpaceDE w:val="0"/>
        <w:autoSpaceDN w:val="0"/>
        <w:adjustRightInd w:val="0"/>
        <w:spacing w:after="0" w:line="240" w:lineRule="auto"/>
        <w:ind w:left="720"/>
        <w:contextualSpacing/>
        <w:jc w:val="both"/>
        <w:rPr>
          <w:ins w:id="22" w:author="Oprea Mihaela" w:date="2021-02-16T13:26:00Z"/>
          <w:rFonts w:ascii="Times New Roman" w:hAnsi="Times New Roman" w:cs="Times New Roman"/>
          <w:sz w:val="28"/>
          <w:szCs w:val="28"/>
          <w:lang w:val="ro-RO"/>
          <w:rPrChange w:id="23" w:author="Oprea Mihaela" w:date="2021-02-16T13:27:00Z">
            <w:rPr>
              <w:ins w:id="24" w:author="Oprea Mihaela" w:date="2021-02-16T13:26:00Z"/>
              <w:rFonts w:ascii="Times New Roman" w:hAnsi="Times New Roman" w:cs="Times New Roman"/>
              <w:color w:val="FF0000"/>
              <w:sz w:val="28"/>
              <w:szCs w:val="28"/>
              <w:lang w:val="ro-RO"/>
            </w:rPr>
          </w:rPrChange>
        </w:rPr>
      </w:pPr>
      <w:ins w:id="25" w:author="Oprea Mihaela" w:date="2021-02-16T13:26:00Z">
        <w:r w:rsidRPr="007A6633">
          <w:rPr>
            <w:rFonts w:ascii="Times New Roman" w:hAnsi="Times New Roman" w:cs="Times New Roman"/>
            <w:sz w:val="28"/>
            <w:szCs w:val="28"/>
            <w:lang w:val="ro-RO"/>
            <w:rPrChange w:id="26" w:author="Oprea Mihaela" w:date="2021-02-16T13:27:00Z">
              <w:rPr>
                <w:rFonts w:ascii="Times New Roman" w:hAnsi="Times New Roman" w:cs="Times New Roman"/>
                <w:color w:val="FF0000"/>
                <w:sz w:val="28"/>
                <w:szCs w:val="28"/>
                <w:lang w:val="ro-RO"/>
              </w:rPr>
            </w:rPrChange>
          </w:rPr>
          <w:t xml:space="preserve">Redactare adresa catre </w:t>
        </w:r>
      </w:ins>
      <w:ins w:id="27" w:author="Oprea Mihaela" w:date="2021-02-16T13:27:00Z">
        <w:r w:rsidRPr="007A6633">
          <w:rPr>
            <w:rFonts w:ascii="Times New Roman" w:hAnsi="Times New Roman" w:cs="Times New Roman"/>
            <w:sz w:val="28"/>
            <w:szCs w:val="28"/>
            <w:lang w:val="ro-RO"/>
          </w:rPr>
          <w:t xml:space="preserve">consultant management </w:t>
        </w:r>
        <w:r w:rsidRPr="007A6633">
          <w:rPr>
            <w:rFonts w:ascii="Times New Roman" w:hAnsi="Times New Roman" w:cs="Times New Roman"/>
            <w:sz w:val="28"/>
            <w:szCs w:val="28"/>
            <w:lang w:val="ro-RO"/>
            <w:rPrChange w:id="28" w:author="Oprea Mihaela" w:date="2021-02-16T13:27:00Z">
              <w:rPr>
                <w:rFonts w:ascii="Times New Roman" w:hAnsi="Times New Roman" w:cs="Times New Roman"/>
                <w:color w:val="FF0000"/>
                <w:sz w:val="28"/>
                <w:szCs w:val="28"/>
                <w:lang w:val="ro-RO"/>
              </w:rPr>
            </w:rPrChange>
          </w:rPr>
          <w:t>proiect „Eficientizare Energetica Scoala Gimnaziala George Cosbuc” ref. incheiere act aditional la contract pentru ca societatea de consultanta management devine platitoare de TVA din luna februarie 2021;</w:t>
        </w:r>
      </w:ins>
    </w:p>
    <w:p w:rsidR="007A6633" w:rsidRPr="007A6633" w:rsidRDefault="007A6633" w:rsidP="007A6633">
      <w:pPr>
        <w:numPr>
          <w:ilvl w:val="0"/>
          <w:numId w:val="1"/>
        </w:numPr>
        <w:spacing w:after="0" w:line="240" w:lineRule="auto"/>
        <w:ind w:left="720"/>
        <w:contextualSpacing/>
        <w:jc w:val="both"/>
        <w:rPr>
          <w:ins w:id="29" w:author="Oprea Mihaela" w:date="2021-02-16T13:30:00Z"/>
          <w:rFonts w:ascii="Times New Roman" w:hAnsi="Times New Roman" w:cs="Times New Roman"/>
          <w:sz w:val="28"/>
          <w:szCs w:val="28"/>
          <w:lang w:val="ro-RO"/>
        </w:rPr>
      </w:pPr>
      <w:ins w:id="30" w:author="Oprea Mihaela" w:date="2021-02-16T13:30:00Z">
        <w:r w:rsidRPr="007A6633">
          <w:rPr>
            <w:rFonts w:ascii="Times New Roman" w:hAnsi="Times New Roman" w:cs="Times New Roman"/>
            <w:sz w:val="28"/>
            <w:szCs w:val="28"/>
            <w:lang w:val="ro-RO"/>
          </w:rPr>
          <w:t>Elaborare Fisa de proiect „Eficientizare Energetica Scoala Gimnaziala George Cosbuc”;</w:t>
        </w:r>
      </w:ins>
      <w:ins w:id="31" w:author="Oprea Mihaela" w:date="2021-02-16T13:32:00Z">
        <w:r w:rsidRPr="007A6633">
          <w:rPr>
            <w:rFonts w:ascii="Times New Roman" w:hAnsi="Times New Roman" w:cs="Times New Roman"/>
            <w:sz w:val="28"/>
            <w:szCs w:val="28"/>
            <w:lang w:val="ro-RO"/>
          </w:rPr>
          <w:t xml:space="preserve"> discutii/corespondenta responsabil tehnic si responsabil achizitii publice;</w:t>
        </w:r>
      </w:ins>
    </w:p>
    <w:p w:rsidR="007A6633" w:rsidRPr="007A6633" w:rsidRDefault="007A6633" w:rsidP="007A6633">
      <w:pPr>
        <w:numPr>
          <w:ilvl w:val="0"/>
          <w:numId w:val="1"/>
        </w:numPr>
        <w:spacing w:after="0" w:line="240" w:lineRule="auto"/>
        <w:ind w:left="720"/>
        <w:contextualSpacing/>
        <w:jc w:val="both"/>
        <w:rPr>
          <w:ins w:id="32" w:author="Oprea Mihaela" w:date="2021-02-16T13:32:00Z"/>
          <w:rFonts w:ascii="Times New Roman" w:hAnsi="Times New Roman" w:cs="Times New Roman"/>
          <w:sz w:val="28"/>
          <w:szCs w:val="28"/>
          <w:lang w:val="ro-RO"/>
        </w:rPr>
      </w:pPr>
      <w:ins w:id="33" w:author="Oprea Mihaela" w:date="2021-02-16T13:32:00Z">
        <w:r w:rsidRPr="007A6633">
          <w:rPr>
            <w:rFonts w:ascii="Times New Roman" w:hAnsi="Times New Roman" w:cs="Times New Roman"/>
            <w:sz w:val="28"/>
            <w:szCs w:val="28"/>
            <w:lang w:val="ro-RO"/>
          </w:rPr>
          <w:lastRenderedPageBreak/>
          <w:t>E</w:t>
        </w:r>
      </w:ins>
      <w:ins w:id="34" w:author="Oprea Mihaela" w:date="2021-02-16T13:30:00Z">
        <w:r w:rsidRPr="007A6633">
          <w:rPr>
            <w:rFonts w:ascii="Times New Roman" w:hAnsi="Times New Roman" w:cs="Times New Roman"/>
            <w:sz w:val="28"/>
            <w:szCs w:val="28"/>
            <w:lang w:val="ro-RO"/>
          </w:rPr>
          <w:t>laborare Fisa de proiect</w:t>
        </w:r>
      </w:ins>
      <w:ins w:id="35" w:author="Oprea Mihaela" w:date="2021-02-16T13:31:00Z">
        <w:r w:rsidRPr="007A6633">
          <w:rPr>
            <w:rFonts w:ascii="Times New Roman" w:hAnsi="Times New Roman" w:cs="Times New Roman"/>
            <w:sz w:val="28"/>
            <w:szCs w:val="28"/>
            <w:lang w:val="ro-RO"/>
          </w:rPr>
          <w:t xml:space="preserve"> </w:t>
        </w:r>
        <w:r w:rsidRPr="007A6633">
          <w:rPr>
            <w:rFonts w:ascii="Times New Roman" w:hAnsi="Times New Roman" w:cs="Times New Roman"/>
            <w:sz w:val="28"/>
            <w:szCs w:val="28"/>
            <w:lang w:val="ro-RO"/>
            <w:rPrChange w:id="36" w:author="Oprea Mihaela" w:date="2021-02-16T13:32:00Z">
              <w:rPr>
                <w:rFonts w:ascii="Times New Roman" w:hAnsi="Times New Roman" w:cs="Times New Roman"/>
                <w:color w:val="2E74B5" w:themeColor="accent1" w:themeShade="BF"/>
                <w:sz w:val="28"/>
                <w:szCs w:val="28"/>
                <w:lang w:val="ro-RO"/>
              </w:rPr>
            </w:rPrChange>
          </w:rPr>
          <w:t>„Eficientizare Energetica Liceul Tehnologic 1 Mai – Sala de Sport”;</w:t>
        </w:r>
      </w:ins>
      <w:ins w:id="37" w:author="Oprea Mihaela" w:date="2021-02-16T13:32:00Z">
        <w:r w:rsidRPr="007A6633">
          <w:rPr>
            <w:rFonts w:ascii="Times New Roman" w:hAnsi="Times New Roman" w:cs="Times New Roman"/>
            <w:sz w:val="28"/>
            <w:szCs w:val="28"/>
            <w:lang w:val="ro-RO"/>
            <w:rPrChange w:id="38" w:author="Oprea Mihaela" w:date="2021-02-16T13:32:00Z">
              <w:rPr>
                <w:rFonts w:ascii="Times New Roman" w:hAnsi="Times New Roman" w:cs="Times New Roman"/>
                <w:color w:val="2E74B5" w:themeColor="accent1" w:themeShade="BF"/>
                <w:sz w:val="28"/>
                <w:szCs w:val="28"/>
                <w:lang w:val="ro-RO"/>
              </w:rPr>
            </w:rPrChange>
          </w:rPr>
          <w:t xml:space="preserve"> </w:t>
        </w:r>
        <w:r w:rsidRPr="007A6633">
          <w:rPr>
            <w:rFonts w:ascii="Times New Roman" w:hAnsi="Times New Roman" w:cs="Times New Roman"/>
            <w:sz w:val="28"/>
            <w:szCs w:val="28"/>
            <w:lang w:val="ro-RO"/>
          </w:rPr>
          <w:t xml:space="preserve">discutii/corespondenta </w:t>
        </w:r>
        <w:r w:rsidRPr="007A6633">
          <w:rPr>
            <w:rFonts w:ascii="Times New Roman" w:hAnsi="Times New Roman" w:cs="Times New Roman"/>
            <w:sz w:val="28"/>
            <w:szCs w:val="28"/>
            <w:lang w:val="ro-RO"/>
            <w:rPrChange w:id="39" w:author="Oprea Mihaela" w:date="2021-02-16T16:25:00Z">
              <w:rPr>
                <w:rFonts w:ascii="Times New Roman" w:hAnsi="Times New Roman" w:cs="Times New Roman"/>
                <w:color w:val="FF0000"/>
                <w:sz w:val="28"/>
                <w:szCs w:val="28"/>
                <w:lang w:val="ro-RO"/>
              </w:rPr>
            </w:rPrChange>
          </w:rPr>
          <w:t xml:space="preserve">responsabil tehnic </w:t>
        </w:r>
        <w:r w:rsidRPr="007A6633">
          <w:rPr>
            <w:rFonts w:ascii="Times New Roman" w:hAnsi="Times New Roman" w:cs="Times New Roman"/>
            <w:sz w:val="28"/>
            <w:szCs w:val="28"/>
            <w:lang w:val="ro-RO"/>
          </w:rPr>
          <w:t>si responsabil achizitii publice;</w:t>
        </w:r>
      </w:ins>
    </w:p>
    <w:p w:rsidR="007A6633" w:rsidRPr="007A6633" w:rsidRDefault="007A6633" w:rsidP="007A6633">
      <w:pPr>
        <w:numPr>
          <w:ilvl w:val="0"/>
          <w:numId w:val="1"/>
        </w:numPr>
        <w:spacing w:after="0" w:line="240" w:lineRule="auto"/>
        <w:ind w:left="720"/>
        <w:contextualSpacing/>
        <w:jc w:val="both"/>
        <w:rPr>
          <w:ins w:id="40" w:author="Oprea Mihaela" w:date="2021-02-16T13:32:00Z"/>
          <w:rFonts w:ascii="Times New Roman" w:hAnsi="Times New Roman" w:cs="Times New Roman"/>
          <w:sz w:val="28"/>
          <w:szCs w:val="28"/>
          <w:lang w:val="ro-RO"/>
        </w:rPr>
      </w:pPr>
      <w:ins w:id="41" w:author="Oprea Mihaela" w:date="2021-02-16T13:32:00Z">
        <w:r w:rsidRPr="007A6633">
          <w:rPr>
            <w:rFonts w:ascii="Times New Roman" w:hAnsi="Times New Roman" w:cs="Times New Roman"/>
            <w:sz w:val="28"/>
            <w:szCs w:val="28"/>
            <w:lang w:val="ro-RO"/>
          </w:rPr>
          <w:t>E</w:t>
        </w:r>
      </w:ins>
      <w:ins w:id="42" w:author="Oprea Mihaela" w:date="2021-02-16T13:30:00Z">
        <w:r w:rsidRPr="007A6633">
          <w:rPr>
            <w:rFonts w:ascii="Times New Roman" w:hAnsi="Times New Roman" w:cs="Times New Roman"/>
            <w:sz w:val="28"/>
            <w:szCs w:val="28"/>
            <w:lang w:val="ro-RO"/>
          </w:rPr>
          <w:t>laborare Fisa de proiect</w:t>
        </w:r>
      </w:ins>
      <w:ins w:id="43" w:author="Oprea Mihaela" w:date="2021-02-16T13:31:00Z">
        <w:r w:rsidRPr="007A6633">
          <w:rPr>
            <w:rFonts w:ascii="Times New Roman" w:hAnsi="Times New Roman" w:cs="Times New Roman"/>
            <w:sz w:val="28"/>
            <w:szCs w:val="28"/>
            <w:lang w:val="ro-RO"/>
          </w:rPr>
          <w:t xml:space="preserve"> „Eficientizare Energetica Liceul Tehnologic Sfantul Apostol Andrei in municipiul Ploiesti</w:t>
        </w:r>
      </w:ins>
      <w:ins w:id="44" w:author="Oprea Mihaela" w:date="2021-02-16T16:21:00Z">
        <w:r w:rsidRPr="007A6633">
          <w:rPr>
            <w:rFonts w:ascii="Times New Roman" w:hAnsi="Times New Roman" w:cs="Times New Roman"/>
            <w:sz w:val="28"/>
            <w:szCs w:val="28"/>
            <w:lang w:val="ro-RO"/>
          </w:rPr>
          <w:t>”</w:t>
        </w:r>
      </w:ins>
      <w:ins w:id="45" w:author="Oprea Mihaela" w:date="2021-02-16T13:31:00Z">
        <w:r w:rsidRPr="007A6633">
          <w:rPr>
            <w:rFonts w:ascii="Times New Roman" w:hAnsi="Times New Roman" w:cs="Times New Roman"/>
            <w:sz w:val="28"/>
            <w:szCs w:val="28"/>
            <w:lang w:val="ro-RO"/>
          </w:rPr>
          <w:t>;</w:t>
        </w:r>
      </w:ins>
      <w:ins w:id="46" w:author="Oprea Mihaela" w:date="2021-02-16T13:32:00Z">
        <w:r w:rsidRPr="007A6633">
          <w:rPr>
            <w:rFonts w:ascii="Times New Roman" w:hAnsi="Times New Roman" w:cs="Times New Roman"/>
            <w:sz w:val="28"/>
            <w:szCs w:val="28"/>
            <w:lang w:val="ro-RO"/>
          </w:rPr>
          <w:t xml:space="preserve"> discutii/corespondenta </w:t>
        </w:r>
        <w:r w:rsidRPr="007A6633">
          <w:rPr>
            <w:rFonts w:ascii="Times New Roman" w:hAnsi="Times New Roman" w:cs="Times New Roman"/>
            <w:sz w:val="28"/>
            <w:szCs w:val="28"/>
            <w:lang w:val="ro-RO"/>
            <w:rPrChange w:id="47" w:author="Oprea Mihaela" w:date="2021-02-16T16:25:00Z">
              <w:rPr>
                <w:rFonts w:ascii="Times New Roman" w:hAnsi="Times New Roman" w:cs="Times New Roman"/>
                <w:color w:val="FF0000"/>
                <w:sz w:val="28"/>
                <w:szCs w:val="28"/>
                <w:lang w:val="ro-RO"/>
              </w:rPr>
            </w:rPrChange>
          </w:rPr>
          <w:t>responsabil tehnic</w:t>
        </w:r>
        <w:r w:rsidRPr="007A6633">
          <w:rPr>
            <w:rFonts w:ascii="Times New Roman" w:hAnsi="Times New Roman" w:cs="Times New Roman"/>
            <w:sz w:val="28"/>
            <w:szCs w:val="28"/>
            <w:lang w:val="ro-RO"/>
          </w:rPr>
          <w:t xml:space="preserve"> si </w:t>
        </w:r>
      </w:ins>
      <w:r w:rsidRPr="007A6633">
        <w:rPr>
          <w:rFonts w:ascii="Times New Roman" w:hAnsi="Times New Roman" w:cs="Times New Roman"/>
          <w:sz w:val="28"/>
          <w:szCs w:val="28"/>
          <w:lang w:val="ro-RO"/>
        </w:rPr>
        <w:t>r</w:t>
      </w:r>
      <w:ins w:id="48" w:author="Oprea Mihaela" w:date="2021-02-16T13:32:00Z">
        <w:r w:rsidRPr="007A6633">
          <w:rPr>
            <w:rFonts w:ascii="Times New Roman" w:hAnsi="Times New Roman" w:cs="Times New Roman"/>
            <w:sz w:val="28"/>
            <w:szCs w:val="28"/>
            <w:lang w:val="ro-RO"/>
          </w:rPr>
          <w:t>esponsabil achizitii publice;</w:t>
        </w:r>
      </w:ins>
    </w:p>
    <w:p w:rsidR="007A6633" w:rsidRPr="007A6633" w:rsidRDefault="007A6633" w:rsidP="007A6633">
      <w:pPr>
        <w:numPr>
          <w:ilvl w:val="0"/>
          <w:numId w:val="1"/>
        </w:numPr>
        <w:autoSpaceDE w:val="0"/>
        <w:autoSpaceDN w:val="0"/>
        <w:adjustRightInd w:val="0"/>
        <w:spacing w:after="0" w:line="240" w:lineRule="auto"/>
        <w:ind w:left="720"/>
        <w:contextualSpacing/>
        <w:jc w:val="both"/>
        <w:rPr>
          <w:ins w:id="49" w:author="Oprea Mihaela" w:date="2021-02-16T16:18:00Z"/>
          <w:rFonts w:ascii="Times New Roman" w:hAnsi="Times New Roman" w:cs="Times New Roman"/>
          <w:sz w:val="28"/>
          <w:szCs w:val="28"/>
          <w:lang w:val="ro-RO"/>
        </w:rPr>
      </w:pPr>
      <w:ins w:id="50" w:author="Oprea Mihaela" w:date="2021-02-18T08:35:00Z">
        <w:r w:rsidRPr="007A6633">
          <w:rPr>
            <w:rFonts w:ascii="Times New Roman" w:hAnsi="Times New Roman" w:cs="Times New Roman"/>
            <w:sz w:val="28"/>
            <w:szCs w:val="28"/>
            <w:lang w:val="ro-RO"/>
          </w:rPr>
          <w:t>V</w:t>
        </w:r>
      </w:ins>
      <w:ins w:id="51" w:author="Oprea Mihaela" w:date="2021-02-16T16:18:00Z">
        <w:r w:rsidRPr="007A6633">
          <w:rPr>
            <w:rFonts w:ascii="Times New Roman" w:hAnsi="Times New Roman" w:cs="Times New Roman"/>
            <w:sz w:val="28"/>
            <w:szCs w:val="28"/>
            <w:lang w:val="ro-RO"/>
          </w:rPr>
          <w:t xml:space="preserve">erificare </w:t>
        </w:r>
      </w:ins>
      <w:ins w:id="52" w:author="Oprea Mihaela" w:date="2021-02-17T10:23:00Z">
        <w:r w:rsidRPr="007A6633">
          <w:rPr>
            <w:rFonts w:ascii="Times New Roman" w:hAnsi="Times New Roman" w:cs="Times New Roman"/>
            <w:sz w:val="28"/>
            <w:szCs w:val="28"/>
            <w:lang w:val="ro-RO"/>
          </w:rPr>
          <w:t xml:space="preserve">suma </w:t>
        </w:r>
      </w:ins>
      <w:ins w:id="53" w:author="Oprea Mihaela" w:date="2021-02-16T16:18:00Z">
        <w:r w:rsidRPr="007A6633">
          <w:rPr>
            <w:rFonts w:ascii="Times New Roman" w:hAnsi="Times New Roman" w:cs="Times New Roman"/>
            <w:sz w:val="28"/>
            <w:szCs w:val="28"/>
            <w:lang w:val="ro-RO"/>
          </w:rPr>
          <w:t xml:space="preserve">factura SC Intergroup Engineering SRL </w:t>
        </w:r>
      </w:ins>
      <w:ins w:id="54" w:author="Oprea Mihaela" w:date="2021-02-16T16:19:00Z">
        <w:r w:rsidRPr="007A6633">
          <w:rPr>
            <w:rFonts w:ascii="Times New Roman" w:hAnsi="Times New Roman" w:cs="Times New Roman"/>
            <w:sz w:val="28"/>
            <w:szCs w:val="28"/>
            <w:lang w:val="ro-RO"/>
          </w:rPr>
          <w:t xml:space="preserve">pentru contravaloare </w:t>
        </w:r>
      </w:ins>
      <w:ins w:id="55" w:author="Oprea Mihaela" w:date="2021-02-16T16:22:00Z">
        <w:r w:rsidRPr="007A6633">
          <w:rPr>
            <w:rFonts w:ascii="Times New Roman" w:hAnsi="Times New Roman" w:cs="Times New Roman"/>
            <w:sz w:val="28"/>
            <w:szCs w:val="28"/>
            <w:lang w:val="ro-RO"/>
          </w:rPr>
          <w:t xml:space="preserve">servicii </w:t>
        </w:r>
      </w:ins>
      <w:ins w:id="56" w:author="Oprea Mihaela" w:date="2021-02-16T16:19:00Z">
        <w:r w:rsidRPr="007A6633">
          <w:rPr>
            <w:rFonts w:ascii="Times New Roman" w:hAnsi="Times New Roman" w:cs="Times New Roman"/>
            <w:sz w:val="28"/>
            <w:szCs w:val="28"/>
            <w:lang w:val="ro-RO"/>
          </w:rPr>
          <w:t xml:space="preserve">elaborare documentatii atribuire contracte proiect </w:t>
        </w:r>
        <w:r w:rsidRPr="007A6633">
          <w:rPr>
            <w:rFonts w:ascii="Times New Roman" w:hAnsi="Times New Roman" w:cs="Times New Roman"/>
            <w:color w:val="2E74B5" w:themeColor="accent1" w:themeShade="BF"/>
            <w:sz w:val="28"/>
            <w:szCs w:val="28"/>
            <w:lang w:val="ro-RO"/>
          </w:rPr>
          <w:t>„</w:t>
        </w:r>
        <w:r w:rsidRPr="007A6633">
          <w:rPr>
            <w:rFonts w:ascii="Times New Roman" w:hAnsi="Times New Roman" w:cs="Times New Roman"/>
            <w:sz w:val="28"/>
            <w:szCs w:val="28"/>
            <w:lang w:val="ro-RO"/>
            <w:rPrChange w:id="57" w:author="Oprea Mihaela" w:date="2021-02-16T16:20:00Z">
              <w:rPr>
                <w:rFonts w:ascii="Times New Roman" w:hAnsi="Times New Roman" w:cs="Times New Roman"/>
                <w:color w:val="2E74B5" w:themeColor="accent1" w:themeShade="BF"/>
                <w:sz w:val="28"/>
                <w:szCs w:val="28"/>
                <w:lang w:val="ro-RO"/>
              </w:rPr>
            </w:rPrChange>
          </w:rPr>
          <w:t>Eficientizare Energetica Scoala Gimnaziala George Cosbuc” si transmitere responsabil</w:t>
        </w:r>
      </w:ins>
      <w:ins w:id="58" w:author="Oprea Mihaela" w:date="2021-02-16T16:20:00Z">
        <w:r w:rsidRPr="007A6633">
          <w:rPr>
            <w:rFonts w:ascii="Times New Roman" w:hAnsi="Times New Roman" w:cs="Times New Roman"/>
            <w:sz w:val="28"/>
            <w:szCs w:val="28"/>
            <w:lang w:val="ro-RO"/>
            <w:rPrChange w:id="59" w:author="Oprea Mihaela" w:date="2021-02-16T16:20:00Z">
              <w:rPr>
                <w:rFonts w:ascii="Times New Roman" w:hAnsi="Times New Roman" w:cs="Times New Roman"/>
                <w:color w:val="2E74B5" w:themeColor="accent1" w:themeShade="BF"/>
                <w:sz w:val="28"/>
                <w:szCs w:val="28"/>
                <w:lang w:val="ro-RO"/>
              </w:rPr>
            </w:rPrChange>
          </w:rPr>
          <w:t>ului</w:t>
        </w:r>
      </w:ins>
      <w:ins w:id="60" w:author="Oprea Mihaela" w:date="2021-02-16T16:19:00Z">
        <w:r w:rsidRPr="007A6633">
          <w:rPr>
            <w:rFonts w:ascii="Times New Roman" w:hAnsi="Times New Roman" w:cs="Times New Roman"/>
            <w:sz w:val="28"/>
            <w:szCs w:val="28"/>
            <w:lang w:val="ro-RO"/>
            <w:rPrChange w:id="61" w:author="Oprea Mihaela" w:date="2021-02-16T16:20:00Z">
              <w:rPr>
                <w:rFonts w:ascii="Times New Roman" w:hAnsi="Times New Roman" w:cs="Times New Roman"/>
                <w:color w:val="2E74B5" w:themeColor="accent1" w:themeShade="BF"/>
                <w:sz w:val="28"/>
                <w:szCs w:val="28"/>
                <w:lang w:val="ro-RO"/>
              </w:rPr>
            </w:rPrChange>
          </w:rPr>
          <w:t xml:space="preserve"> economic;</w:t>
        </w:r>
      </w:ins>
      <w:ins w:id="62" w:author="Oprea Mihaela" w:date="2021-02-18T08:35:00Z">
        <w:r w:rsidRPr="007A6633">
          <w:rPr>
            <w:rFonts w:ascii="Times New Roman" w:hAnsi="Times New Roman" w:cs="Times New Roman"/>
            <w:sz w:val="28"/>
            <w:szCs w:val="28"/>
            <w:lang w:val="ro-RO"/>
          </w:rPr>
          <w:t xml:space="preserve"> discutii responsabil tehnic completare doc. anexe factura;</w:t>
        </w:r>
      </w:ins>
    </w:p>
    <w:p w:rsidR="007A6633" w:rsidRPr="007A6633" w:rsidRDefault="007A6633" w:rsidP="007A6633">
      <w:pPr>
        <w:numPr>
          <w:ilvl w:val="0"/>
          <w:numId w:val="1"/>
        </w:numPr>
        <w:autoSpaceDE w:val="0"/>
        <w:autoSpaceDN w:val="0"/>
        <w:adjustRightInd w:val="0"/>
        <w:spacing w:after="0" w:line="240" w:lineRule="auto"/>
        <w:ind w:left="720"/>
        <w:contextualSpacing/>
        <w:jc w:val="both"/>
        <w:rPr>
          <w:ins w:id="63" w:author="Oprea Mihaela" w:date="2021-02-18T08:35:00Z"/>
          <w:rFonts w:ascii="Times New Roman" w:hAnsi="Times New Roman" w:cs="Times New Roman"/>
          <w:sz w:val="28"/>
          <w:szCs w:val="28"/>
          <w:lang w:val="ro-RO"/>
        </w:rPr>
      </w:pPr>
      <w:ins w:id="64" w:author="Oprea Mihaela" w:date="2021-02-16T16:20:00Z">
        <w:r w:rsidRPr="007A6633">
          <w:rPr>
            <w:rFonts w:ascii="Times New Roman" w:hAnsi="Times New Roman" w:cs="Times New Roman"/>
            <w:sz w:val="28"/>
            <w:szCs w:val="28"/>
            <w:lang w:val="ro-RO"/>
          </w:rPr>
          <w:t xml:space="preserve">Verificare </w:t>
        </w:r>
      </w:ins>
      <w:ins w:id="65" w:author="Oprea Mihaela" w:date="2021-02-17T10:23:00Z">
        <w:r w:rsidRPr="007A6633">
          <w:rPr>
            <w:rFonts w:ascii="Times New Roman" w:hAnsi="Times New Roman" w:cs="Times New Roman"/>
            <w:sz w:val="28"/>
            <w:szCs w:val="28"/>
            <w:lang w:val="ro-RO"/>
          </w:rPr>
          <w:t xml:space="preserve">suma </w:t>
        </w:r>
      </w:ins>
      <w:ins w:id="66" w:author="Oprea Mihaela" w:date="2021-02-16T16:20:00Z">
        <w:r w:rsidRPr="007A6633">
          <w:rPr>
            <w:rFonts w:ascii="Times New Roman" w:hAnsi="Times New Roman" w:cs="Times New Roman"/>
            <w:sz w:val="28"/>
            <w:szCs w:val="28"/>
            <w:lang w:val="ro-RO"/>
          </w:rPr>
          <w:t xml:space="preserve">factura SC Intergroup Engineering SRL pentru contravaloare </w:t>
        </w:r>
      </w:ins>
      <w:ins w:id="67" w:author="Oprea Mihaela" w:date="2021-02-16T16:22:00Z">
        <w:r w:rsidRPr="007A6633">
          <w:rPr>
            <w:rFonts w:ascii="Times New Roman" w:hAnsi="Times New Roman" w:cs="Times New Roman"/>
            <w:sz w:val="28"/>
            <w:szCs w:val="28"/>
            <w:lang w:val="ro-RO"/>
          </w:rPr>
          <w:t xml:space="preserve">servicii </w:t>
        </w:r>
      </w:ins>
      <w:ins w:id="68" w:author="Oprea Mihaela" w:date="2021-02-16T16:20:00Z">
        <w:r w:rsidRPr="007A6633">
          <w:rPr>
            <w:rFonts w:ascii="Times New Roman" w:hAnsi="Times New Roman" w:cs="Times New Roman"/>
            <w:sz w:val="28"/>
            <w:szCs w:val="28"/>
            <w:lang w:val="ro-RO"/>
          </w:rPr>
          <w:t>elaborare documentatii atribuire contracte proiect „Eficientizare Energetica Liceul Tehnologic Sfantul Apostol Andrei in municipiul Ploiesti” si transmitere responsabilului economic;</w:t>
        </w:r>
      </w:ins>
      <w:ins w:id="69" w:author="Oprea Mihaela" w:date="2021-02-18T08:35:00Z">
        <w:r w:rsidRPr="007A6633">
          <w:rPr>
            <w:rFonts w:ascii="Times New Roman" w:hAnsi="Times New Roman" w:cs="Times New Roman"/>
            <w:sz w:val="28"/>
            <w:szCs w:val="28"/>
            <w:lang w:val="ro-RO"/>
          </w:rPr>
          <w:t xml:space="preserve"> discutii responsabil tehnic completare doc. anexe factura;</w:t>
        </w:r>
      </w:ins>
    </w:p>
    <w:p w:rsidR="007A6633" w:rsidRPr="007A6633" w:rsidRDefault="007A6633" w:rsidP="007A6633">
      <w:pPr>
        <w:numPr>
          <w:ilvl w:val="0"/>
          <w:numId w:val="1"/>
        </w:numPr>
        <w:autoSpaceDE w:val="0"/>
        <w:autoSpaceDN w:val="0"/>
        <w:adjustRightInd w:val="0"/>
        <w:spacing w:after="0" w:line="240" w:lineRule="auto"/>
        <w:ind w:left="720"/>
        <w:contextualSpacing/>
        <w:jc w:val="both"/>
        <w:rPr>
          <w:ins w:id="70" w:author="Oprea Mihaela" w:date="2021-02-18T08:36:00Z"/>
          <w:rFonts w:ascii="Times New Roman" w:hAnsi="Times New Roman" w:cs="Times New Roman"/>
          <w:sz w:val="28"/>
          <w:szCs w:val="28"/>
          <w:lang w:val="ro-RO"/>
        </w:rPr>
      </w:pPr>
      <w:ins w:id="71" w:author="Oprea Mihaela" w:date="2021-02-18T08:36:00Z">
        <w:r w:rsidRPr="007A6633">
          <w:rPr>
            <w:rFonts w:ascii="Times New Roman" w:hAnsi="Times New Roman" w:cs="Times New Roman"/>
            <w:sz w:val="28"/>
            <w:szCs w:val="28"/>
            <w:lang w:val="ro-RO"/>
          </w:rPr>
          <w:t>V</w:t>
        </w:r>
      </w:ins>
      <w:ins w:id="72" w:author="Oprea Mihaela" w:date="2021-02-16T16:20:00Z">
        <w:r w:rsidRPr="007A6633">
          <w:rPr>
            <w:rFonts w:ascii="Times New Roman" w:hAnsi="Times New Roman" w:cs="Times New Roman"/>
            <w:sz w:val="28"/>
            <w:szCs w:val="28"/>
            <w:lang w:val="ro-RO"/>
          </w:rPr>
          <w:t xml:space="preserve">erificare </w:t>
        </w:r>
      </w:ins>
      <w:ins w:id="73" w:author="Oprea Mihaela" w:date="2021-02-17T10:23:00Z">
        <w:r w:rsidRPr="007A6633">
          <w:rPr>
            <w:rFonts w:ascii="Times New Roman" w:hAnsi="Times New Roman" w:cs="Times New Roman"/>
            <w:sz w:val="28"/>
            <w:szCs w:val="28"/>
            <w:lang w:val="ro-RO"/>
          </w:rPr>
          <w:t xml:space="preserve">suma </w:t>
        </w:r>
      </w:ins>
      <w:ins w:id="74" w:author="Oprea Mihaela" w:date="2021-02-16T16:20:00Z">
        <w:r w:rsidRPr="007A6633">
          <w:rPr>
            <w:rFonts w:ascii="Times New Roman" w:hAnsi="Times New Roman" w:cs="Times New Roman"/>
            <w:sz w:val="28"/>
            <w:szCs w:val="28"/>
            <w:lang w:val="ro-RO"/>
          </w:rPr>
          <w:t xml:space="preserve">factura SC Intergroup Engineering SRL pentru contravaloare </w:t>
        </w:r>
      </w:ins>
      <w:ins w:id="75" w:author="Oprea Mihaela" w:date="2021-02-16T16:22:00Z">
        <w:r w:rsidRPr="007A6633">
          <w:rPr>
            <w:rFonts w:ascii="Times New Roman" w:hAnsi="Times New Roman" w:cs="Times New Roman"/>
            <w:sz w:val="28"/>
            <w:szCs w:val="28"/>
            <w:lang w:val="ro-RO"/>
          </w:rPr>
          <w:t xml:space="preserve">servicii </w:t>
        </w:r>
      </w:ins>
      <w:ins w:id="76" w:author="Oprea Mihaela" w:date="2021-02-16T16:20:00Z">
        <w:r w:rsidRPr="007A6633">
          <w:rPr>
            <w:rFonts w:ascii="Times New Roman" w:hAnsi="Times New Roman" w:cs="Times New Roman"/>
            <w:sz w:val="28"/>
            <w:szCs w:val="28"/>
            <w:lang w:val="ro-RO"/>
          </w:rPr>
          <w:t xml:space="preserve">elaborare documentatii atribuire contracte proiect </w:t>
        </w:r>
      </w:ins>
      <w:ins w:id="77" w:author="Oprea Mihaela" w:date="2021-02-16T16:21:00Z">
        <w:r w:rsidRPr="007A6633">
          <w:rPr>
            <w:rFonts w:ascii="Times New Roman" w:hAnsi="Times New Roman" w:cs="Times New Roman"/>
            <w:sz w:val="28"/>
            <w:szCs w:val="28"/>
            <w:lang w:val="ro-RO"/>
          </w:rPr>
          <w:t>„Eficientizare Energetica Liceul Tehnologic 1 Mai – Sala de Sport”</w:t>
        </w:r>
      </w:ins>
      <w:ins w:id="78" w:author="Oprea Mihaela" w:date="2021-02-16T16:20:00Z">
        <w:r w:rsidRPr="007A6633">
          <w:rPr>
            <w:rFonts w:ascii="Times New Roman" w:hAnsi="Times New Roman" w:cs="Times New Roman"/>
            <w:sz w:val="28"/>
            <w:szCs w:val="28"/>
            <w:lang w:val="ro-RO"/>
          </w:rPr>
          <w:t xml:space="preserve"> si transmitere responsabilului economic;</w:t>
        </w:r>
      </w:ins>
      <w:ins w:id="79" w:author="Oprea Mihaela" w:date="2021-02-18T08:36:00Z">
        <w:r w:rsidRPr="007A6633">
          <w:rPr>
            <w:rFonts w:ascii="Times New Roman" w:hAnsi="Times New Roman" w:cs="Times New Roman"/>
            <w:sz w:val="28"/>
            <w:szCs w:val="28"/>
            <w:lang w:val="ro-RO"/>
          </w:rPr>
          <w:t xml:space="preserve"> discutii responsabil tehnic completare doc. anexe factura;</w:t>
        </w:r>
      </w:ins>
    </w:p>
    <w:p w:rsidR="007A6633" w:rsidRPr="007A6633" w:rsidRDefault="007A6633" w:rsidP="007A6633">
      <w:pPr>
        <w:numPr>
          <w:ilvl w:val="0"/>
          <w:numId w:val="1"/>
        </w:numPr>
        <w:autoSpaceDE w:val="0"/>
        <w:autoSpaceDN w:val="0"/>
        <w:adjustRightInd w:val="0"/>
        <w:spacing w:after="0" w:line="240" w:lineRule="auto"/>
        <w:ind w:left="720"/>
        <w:contextualSpacing/>
        <w:jc w:val="both"/>
        <w:rPr>
          <w:ins w:id="80" w:author="Oprea Mihaela" w:date="2021-02-18T08:36:00Z"/>
          <w:rFonts w:ascii="Times New Roman" w:hAnsi="Times New Roman" w:cs="Times New Roman"/>
          <w:sz w:val="28"/>
          <w:szCs w:val="28"/>
          <w:lang w:val="ro-RO"/>
        </w:rPr>
      </w:pPr>
      <w:ins w:id="81" w:author="Oprea Mihaela" w:date="2021-02-18T08:36:00Z">
        <w:r w:rsidRPr="007A6633">
          <w:rPr>
            <w:rFonts w:ascii="Times New Roman" w:hAnsi="Times New Roman" w:cs="Times New Roman"/>
            <w:sz w:val="28"/>
            <w:szCs w:val="28"/>
            <w:lang w:val="ro-RO"/>
          </w:rPr>
          <w:t>V</w:t>
        </w:r>
      </w:ins>
      <w:ins w:id="82" w:author="Oprea Mihaela" w:date="2021-02-16T16:20:00Z">
        <w:r w:rsidRPr="007A6633">
          <w:rPr>
            <w:rFonts w:ascii="Times New Roman" w:hAnsi="Times New Roman" w:cs="Times New Roman"/>
            <w:sz w:val="28"/>
            <w:szCs w:val="28"/>
            <w:lang w:val="ro-RO"/>
          </w:rPr>
          <w:t xml:space="preserve">erificare </w:t>
        </w:r>
      </w:ins>
      <w:ins w:id="83" w:author="Oprea Mihaela" w:date="2021-02-17T10:23:00Z">
        <w:r w:rsidRPr="007A6633">
          <w:rPr>
            <w:rFonts w:ascii="Times New Roman" w:hAnsi="Times New Roman" w:cs="Times New Roman"/>
            <w:sz w:val="28"/>
            <w:szCs w:val="28"/>
            <w:lang w:val="ro-RO"/>
          </w:rPr>
          <w:t xml:space="preserve">suma </w:t>
        </w:r>
      </w:ins>
      <w:ins w:id="84" w:author="Oprea Mihaela" w:date="2021-02-16T16:20:00Z">
        <w:r w:rsidRPr="007A6633">
          <w:rPr>
            <w:rFonts w:ascii="Times New Roman" w:hAnsi="Times New Roman" w:cs="Times New Roman"/>
            <w:sz w:val="28"/>
            <w:szCs w:val="28"/>
            <w:lang w:val="ro-RO"/>
          </w:rPr>
          <w:t xml:space="preserve">factura SC Intergroup Engineering SRL pentru contravaloare </w:t>
        </w:r>
      </w:ins>
      <w:ins w:id="85" w:author="Oprea Mihaela" w:date="2021-02-16T16:23:00Z">
        <w:r w:rsidRPr="007A6633">
          <w:rPr>
            <w:rFonts w:ascii="Times New Roman" w:hAnsi="Times New Roman" w:cs="Times New Roman"/>
            <w:sz w:val="28"/>
            <w:szCs w:val="28"/>
            <w:lang w:val="ro-RO"/>
          </w:rPr>
          <w:t xml:space="preserve">servicii </w:t>
        </w:r>
      </w:ins>
      <w:ins w:id="86" w:author="Oprea Mihaela" w:date="2021-02-16T16:20:00Z">
        <w:r w:rsidRPr="007A6633">
          <w:rPr>
            <w:rFonts w:ascii="Times New Roman" w:hAnsi="Times New Roman" w:cs="Times New Roman"/>
            <w:sz w:val="28"/>
            <w:szCs w:val="28"/>
            <w:lang w:val="ro-RO"/>
          </w:rPr>
          <w:t xml:space="preserve">elaborare documentatii atribuire contracte proiect </w:t>
        </w:r>
        <w:r w:rsidRPr="007A6633">
          <w:rPr>
            <w:rFonts w:ascii="Times New Roman" w:hAnsi="Times New Roman" w:cs="Times New Roman"/>
            <w:sz w:val="28"/>
            <w:szCs w:val="28"/>
            <w:lang w:val="ro-RO"/>
            <w:rPrChange w:id="87" w:author="Oprea Mihaela" w:date="2021-02-16T16:23:00Z">
              <w:rPr>
                <w:rFonts w:ascii="Times New Roman" w:hAnsi="Times New Roman" w:cs="Times New Roman"/>
                <w:color w:val="2E74B5" w:themeColor="accent1" w:themeShade="BF"/>
                <w:sz w:val="28"/>
                <w:szCs w:val="28"/>
                <w:lang w:val="ro-RO"/>
              </w:rPr>
            </w:rPrChange>
          </w:rPr>
          <w:t>„</w:t>
        </w:r>
        <w:r w:rsidRPr="007A6633">
          <w:rPr>
            <w:rFonts w:ascii="Times New Roman" w:hAnsi="Times New Roman" w:cs="Times New Roman"/>
            <w:sz w:val="28"/>
            <w:szCs w:val="28"/>
            <w:lang w:val="ro-RO"/>
          </w:rPr>
          <w:t xml:space="preserve">Eficientizare Energetica </w:t>
        </w:r>
      </w:ins>
      <w:ins w:id="88" w:author="Oprea Mihaela" w:date="2021-02-16T16:21:00Z">
        <w:r w:rsidRPr="007A6633">
          <w:rPr>
            <w:rFonts w:ascii="Times New Roman" w:hAnsi="Times New Roman" w:cs="Times New Roman"/>
            <w:sz w:val="28"/>
            <w:szCs w:val="28"/>
            <w:lang w:val="ro-RO"/>
          </w:rPr>
          <w:t>Colegiul Tehnic National Alexandru Ioan Cuza</w:t>
        </w:r>
      </w:ins>
      <w:ins w:id="89" w:author="Oprea Mihaela" w:date="2021-02-16T16:20:00Z">
        <w:r w:rsidRPr="007A6633">
          <w:rPr>
            <w:rFonts w:ascii="Times New Roman" w:hAnsi="Times New Roman" w:cs="Times New Roman"/>
            <w:sz w:val="28"/>
            <w:szCs w:val="28"/>
            <w:lang w:val="ro-RO"/>
          </w:rPr>
          <w:t>” si transmitere responsabilului economic;</w:t>
        </w:r>
      </w:ins>
      <w:ins w:id="90" w:author="Oprea Mihaela" w:date="2021-02-18T08:36:00Z">
        <w:r w:rsidRPr="007A6633">
          <w:rPr>
            <w:rFonts w:ascii="Times New Roman" w:hAnsi="Times New Roman" w:cs="Times New Roman"/>
            <w:sz w:val="28"/>
            <w:szCs w:val="28"/>
            <w:lang w:val="ro-RO"/>
          </w:rPr>
          <w:t xml:space="preserve"> discutii responsabil tehnic completare doc. anexe factura;</w:t>
        </w:r>
      </w:ins>
    </w:p>
    <w:p w:rsidR="007A6633" w:rsidRPr="007A6633" w:rsidRDefault="007A6633" w:rsidP="007A6633">
      <w:pPr>
        <w:numPr>
          <w:ilvl w:val="0"/>
          <w:numId w:val="1"/>
        </w:numPr>
        <w:autoSpaceDE w:val="0"/>
        <w:autoSpaceDN w:val="0"/>
        <w:adjustRightInd w:val="0"/>
        <w:spacing w:after="0" w:line="240" w:lineRule="auto"/>
        <w:ind w:left="720"/>
        <w:contextualSpacing/>
        <w:jc w:val="both"/>
        <w:rPr>
          <w:ins w:id="91" w:author="Oprea Mihaela" w:date="2021-02-18T08:36:00Z"/>
          <w:rFonts w:ascii="Times New Roman" w:hAnsi="Times New Roman" w:cs="Times New Roman"/>
          <w:sz w:val="28"/>
          <w:szCs w:val="28"/>
          <w:lang w:val="ro-RO"/>
        </w:rPr>
      </w:pPr>
      <w:ins w:id="92" w:author="Oprea Mihaela" w:date="2021-02-18T08:36:00Z">
        <w:r w:rsidRPr="007A6633">
          <w:rPr>
            <w:rFonts w:ascii="Times New Roman" w:hAnsi="Times New Roman" w:cs="Times New Roman"/>
            <w:sz w:val="28"/>
            <w:szCs w:val="28"/>
            <w:lang w:val="ro-RO"/>
          </w:rPr>
          <w:t>V</w:t>
        </w:r>
      </w:ins>
      <w:ins w:id="93" w:author="Oprea Mihaela" w:date="2021-02-16T16:20:00Z">
        <w:r w:rsidRPr="007A6633">
          <w:rPr>
            <w:rFonts w:ascii="Times New Roman" w:hAnsi="Times New Roman" w:cs="Times New Roman"/>
            <w:sz w:val="28"/>
            <w:szCs w:val="28"/>
            <w:lang w:val="ro-RO"/>
          </w:rPr>
          <w:t xml:space="preserve">erificare factura </w:t>
        </w:r>
      </w:ins>
      <w:ins w:id="94" w:author="Oprea Mihaela" w:date="2021-02-17T10:23:00Z">
        <w:r w:rsidRPr="007A6633">
          <w:rPr>
            <w:rFonts w:ascii="Times New Roman" w:hAnsi="Times New Roman" w:cs="Times New Roman"/>
            <w:sz w:val="28"/>
            <w:szCs w:val="28"/>
            <w:lang w:val="ro-RO"/>
          </w:rPr>
          <w:t xml:space="preserve">suma </w:t>
        </w:r>
      </w:ins>
      <w:ins w:id="95" w:author="Oprea Mihaela" w:date="2021-02-16T16:20:00Z">
        <w:r w:rsidRPr="007A6633">
          <w:rPr>
            <w:rFonts w:ascii="Times New Roman" w:hAnsi="Times New Roman" w:cs="Times New Roman"/>
            <w:sz w:val="28"/>
            <w:szCs w:val="28"/>
            <w:lang w:val="ro-RO"/>
          </w:rPr>
          <w:t xml:space="preserve">SC Intergroup Engineering SRL pentru contravaloare </w:t>
        </w:r>
      </w:ins>
      <w:ins w:id="96" w:author="Oprea Mihaela" w:date="2021-02-16T16:23:00Z">
        <w:r w:rsidRPr="007A6633">
          <w:rPr>
            <w:rFonts w:ascii="Times New Roman" w:hAnsi="Times New Roman" w:cs="Times New Roman"/>
            <w:sz w:val="28"/>
            <w:szCs w:val="28"/>
            <w:lang w:val="ro-RO"/>
          </w:rPr>
          <w:t xml:space="preserve">servicii </w:t>
        </w:r>
      </w:ins>
      <w:ins w:id="97" w:author="Oprea Mihaela" w:date="2021-02-16T16:20:00Z">
        <w:r w:rsidRPr="007A6633">
          <w:rPr>
            <w:rFonts w:ascii="Times New Roman" w:hAnsi="Times New Roman" w:cs="Times New Roman"/>
            <w:sz w:val="28"/>
            <w:szCs w:val="28"/>
            <w:lang w:val="ro-RO"/>
          </w:rPr>
          <w:t xml:space="preserve">elaborare documentatii atribuire contracte proiect </w:t>
        </w:r>
        <w:r w:rsidRPr="007A6633">
          <w:rPr>
            <w:rFonts w:ascii="Times New Roman" w:hAnsi="Times New Roman" w:cs="Times New Roman"/>
            <w:color w:val="2E74B5" w:themeColor="accent1" w:themeShade="BF"/>
            <w:sz w:val="28"/>
            <w:szCs w:val="28"/>
            <w:lang w:val="ro-RO"/>
          </w:rPr>
          <w:t>„</w:t>
        </w:r>
        <w:r w:rsidRPr="007A6633">
          <w:rPr>
            <w:rFonts w:ascii="Times New Roman" w:hAnsi="Times New Roman" w:cs="Times New Roman"/>
            <w:sz w:val="28"/>
            <w:szCs w:val="28"/>
            <w:lang w:val="ro-RO"/>
          </w:rPr>
          <w:t xml:space="preserve">Eficientizare Energetica </w:t>
        </w:r>
      </w:ins>
      <w:ins w:id="98" w:author="Oprea Mihaela" w:date="2021-02-16T16:21:00Z">
        <w:r w:rsidRPr="007A6633">
          <w:rPr>
            <w:rFonts w:ascii="Times New Roman" w:hAnsi="Times New Roman" w:cs="Times New Roman"/>
            <w:sz w:val="28"/>
            <w:szCs w:val="28"/>
            <w:lang w:val="ro-RO"/>
          </w:rPr>
          <w:t>G</w:t>
        </w:r>
      </w:ins>
      <w:ins w:id="99" w:author="Oprea Mihaela" w:date="2021-02-18T09:09:00Z">
        <w:r w:rsidRPr="007A6633">
          <w:rPr>
            <w:rFonts w:ascii="Times New Roman" w:hAnsi="Times New Roman" w:cs="Times New Roman"/>
            <w:sz w:val="28"/>
            <w:szCs w:val="28"/>
            <w:lang w:val="ro-RO"/>
          </w:rPr>
          <w:t>r</w:t>
        </w:r>
      </w:ins>
      <w:ins w:id="100" w:author="Oprea Mihaela" w:date="2021-02-16T16:21:00Z">
        <w:r w:rsidRPr="007A6633">
          <w:rPr>
            <w:rFonts w:ascii="Times New Roman" w:hAnsi="Times New Roman" w:cs="Times New Roman"/>
            <w:sz w:val="28"/>
            <w:szCs w:val="28"/>
            <w:lang w:val="ro-RO"/>
          </w:rPr>
          <w:t>adinita cu Program Prelungit nr. 23</w:t>
        </w:r>
      </w:ins>
      <w:ins w:id="101" w:author="Oprea Mihaela" w:date="2021-02-16T16:20:00Z">
        <w:r w:rsidRPr="007A6633">
          <w:rPr>
            <w:rFonts w:ascii="Times New Roman" w:hAnsi="Times New Roman" w:cs="Times New Roman"/>
            <w:sz w:val="28"/>
            <w:szCs w:val="28"/>
            <w:lang w:val="ro-RO"/>
          </w:rPr>
          <w:t>” si transmitere responsabilului economic;</w:t>
        </w:r>
      </w:ins>
      <w:ins w:id="102" w:author="Oprea Mihaela" w:date="2021-02-18T08:36:00Z">
        <w:r w:rsidRPr="007A6633">
          <w:rPr>
            <w:rFonts w:ascii="Times New Roman" w:hAnsi="Times New Roman" w:cs="Times New Roman"/>
            <w:sz w:val="28"/>
            <w:szCs w:val="28"/>
            <w:lang w:val="ro-RO"/>
          </w:rPr>
          <w:t xml:space="preserve"> discutii responsabil tehnic completare doc. anexe factura;</w:t>
        </w:r>
      </w:ins>
    </w:p>
    <w:p w:rsidR="007A6633" w:rsidRPr="007A6633" w:rsidRDefault="007A6633" w:rsidP="007A6633">
      <w:pPr>
        <w:numPr>
          <w:ilvl w:val="0"/>
          <w:numId w:val="1"/>
        </w:numPr>
        <w:autoSpaceDE w:val="0"/>
        <w:autoSpaceDN w:val="0"/>
        <w:adjustRightInd w:val="0"/>
        <w:spacing w:after="0" w:line="240" w:lineRule="auto"/>
        <w:ind w:left="720"/>
        <w:contextualSpacing/>
        <w:jc w:val="both"/>
        <w:rPr>
          <w:ins w:id="103" w:author="Oprea Mihaela" w:date="2021-02-18T08:36:00Z"/>
          <w:rFonts w:ascii="Times New Roman" w:hAnsi="Times New Roman" w:cs="Times New Roman"/>
          <w:color w:val="2E74B5" w:themeColor="accent1" w:themeShade="BF"/>
          <w:sz w:val="28"/>
          <w:szCs w:val="28"/>
          <w:lang w:val="ro-RO"/>
        </w:rPr>
      </w:pPr>
      <w:ins w:id="104" w:author="Oprea Mihaela" w:date="2021-02-18T08:36:00Z">
        <w:r w:rsidRPr="007A6633">
          <w:rPr>
            <w:rFonts w:ascii="Times New Roman" w:hAnsi="Times New Roman" w:cs="Times New Roman"/>
            <w:sz w:val="28"/>
            <w:szCs w:val="28"/>
            <w:lang w:val="ro-RO"/>
          </w:rPr>
          <w:t>V</w:t>
        </w:r>
      </w:ins>
      <w:ins w:id="105" w:author="Oprea Mihaela" w:date="2021-02-16T16:20:00Z">
        <w:r w:rsidRPr="007A6633">
          <w:rPr>
            <w:rFonts w:ascii="Times New Roman" w:hAnsi="Times New Roman" w:cs="Times New Roman"/>
            <w:sz w:val="28"/>
            <w:szCs w:val="28"/>
            <w:lang w:val="ro-RO"/>
          </w:rPr>
          <w:t xml:space="preserve">erificare </w:t>
        </w:r>
      </w:ins>
      <w:ins w:id="106" w:author="Oprea Mihaela" w:date="2021-02-17T10:23:00Z">
        <w:r w:rsidRPr="007A6633">
          <w:rPr>
            <w:rFonts w:ascii="Times New Roman" w:hAnsi="Times New Roman" w:cs="Times New Roman"/>
            <w:sz w:val="28"/>
            <w:szCs w:val="28"/>
            <w:lang w:val="ro-RO"/>
          </w:rPr>
          <w:t xml:space="preserve">suma </w:t>
        </w:r>
      </w:ins>
      <w:ins w:id="107" w:author="Oprea Mihaela" w:date="2021-02-16T16:20:00Z">
        <w:r w:rsidRPr="007A6633">
          <w:rPr>
            <w:rFonts w:ascii="Times New Roman" w:hAnsi="Times New Roman" w:cs="Times New Roman"/>
            <w:sz w:val="28"/>
            <w:szCs w:val="28"/>
            <w:lang w:val="ro-RO"/>
          </w:rPr>
          <w:t xml:space="preserve">factura SC Intergroup Engineering SRL pentru contravaloare </w:t>
        </w:r>
      </w:ins>
      <w:ins w:id="108" w:author="Oprea Mihaela" w:date="2021-02-16T16:23:00Z">
        <w:r w:rsidRPr="007A6633">
          <w:rPr>
            <w:rFonts w:ascii="Times New Roman" w:hAnsi="Times New Roman" w:cs="Times New Roman"/>
            <w:sz w:val="28"/>
            <w:szCs w:val="28"/>
            <w:lang w:val="ro-RO"/>
          </w:rPr>
          <w:t xml:space="preserve">servicii </w:t>
        </w:r>
      </w:ins>
      <w:ins w:id="109" w:author="Oprea Mihaela" w:date="2021-02-16T16:20:00Z">
        <w:r w:rsidRPr="007A6633">
          <w:rPr>
            <w:rFonts w:ascii="Times New Roman" w:hAnsi="Times New Roman" w:cs="Times New Roman"/>
            <w:sz w:val="28"/>
            <w:szCs w:val="28"/>
            <w:lang w:val="ro-RO"/>
          </w:rPr>
          <w:t xml:space="preserve">elaborare documentatii atribuire contracte proiect „Eficientizare Energetica </w:t>
        </w:r>
      </w:ins>
      <w:ins w:id="110" w:author="Oprea Mihaela" w:date="2021-02-16T16:22:00Z">
        <w:r w:rsidRPr="007A6633">
          <w:rPr>
            <w:rFonts w:ascii="Times New Roman" w:hAnsi="Times New Roman" w:cs="Times New Roman"/>
            <w:sz w:val="28"/>
            <w:szCs w:val="28"/>
            <w:lang w:val="ro-RO"/>
          </w:rPr>
          <w:t>Gradinita Sfantul Mucenic Mina</w:t>
        </w:r>
      </w:ins>
      <w:ins w:id="111" w:author="Oprea Mihaela" w:date="2021-02-16T16:20:00Z">
        <w:r w:rsidRPr="007A6633">
          <w:rPr>
            <w:rFonts w:ascii="Times New Roman" w:hAnsi="Times New Roman" w:cs="Times New Roman"/>
            <w:sz w:val="28"/>
            <w:szCs w:val="28"/>
            <w:lang w:val="ro-RO"/>
          </w:rPr>
          <w:t>” si transmitere responsabilului economic;</w:t>
        </w:r>
      </w:ins>
      <w:ins w:id="112" w:author="Oprea Mihaela" w:date="2021-02-18T08:36:00Z">
        <w:r w:rsidRPr="007A6633">
          <w:rPr>
            <w:rFonts w:ascii="Times New Roman" w:hAnsi="Times New Roman" w:cs="Times New Roman"/>
            <w:sz w:val="28"/>
            <w:szCs w:val="28"/>
            <w:lang w:val="ro-RO"/>
          </w:rPr>
          <w:t xml:space="preserve"> discutii responsabil tehnic completare doc. anexe factura</w:t>
        </w:r>
        <w:r w:rsidRPr="007A6633">
          <w:rPr>
            <w:rFonts w:ascii="Times New Roman" w:hAnsi="Times New Roman" w:cs="Times New Roman"/>
            <w:color w:val="2E74B5" w:themeColor="accent1" w:themeShade="BF"/>
            <w:sz w:val="28"/>
            <w:szCs w:val="28"/>
            <w:lang w:val="ro-RO"/>
          </w:rPr>
          <w:t>;</w:t>
        </w:r>
      </w:ins>
    </w:p>
    <w:p w:rsidR="007A6633" w:rsidRPr="007A6633" w:rsidRDefault="007A6633" w:rsidP="007A6633">
      <w:pPr>
        <w:numPr>
          <w:ilvl w:val="0"/>
          <w:numId w:val="1"/>
        </w:numPr>
        <w:spacing w:after="0" w:line="240" w:lineRule="auto"/>
        <w:ind w:left="720"/>
        <w:contextualSpacing/>
        <w:jc w:val="both"/>
        <w:rPr>
          <w:ins w:id="113" w:author="Oprea Mihaela" w:date="2021-02-16T16:24:00Z"/>
          <w:rFonts w:ascii="Times New Roman" w:hAnsi="Times New Roman" w:cs="Times New Roman"/>
          <w:sz w:val="28"/>
          <w:szCs w:val="28"/>
          <w:lang w:val="ro-RO"/>
        </w:rPr>
      </w:pPr>
      <w:ins w:id="114" w:author="Oprea Mihaela" w:date="2021-02-16T16:24:00Z">
        <w:r w:rsidRPr="007A6633">
          <w:rPr>
            <w:rFonts w:ascii="Times New Roman" w:hAnsi="Times New Roman" w:cs="Times New Roman"/>
            <w:sz w:val="28"/>
            <w:szCs w:val="28"/>
            <w:lang w:val="ro-RO"/>
          </w:rPr>
          <w:t xml:space="preserve">Raport de progres trimestrial proiect „Eficientizare Energetica Scoala Gimnaziala George Cosbuc” pentru ADR Sud Muntenia; </w:t>
        </w:r>
      </w:ins>
      <w:r w:rsidRPr="007A6633">
        <w:rPr>
          <w:rFonts w:ascii="Times New Roman" w:hAnsi="Times New Roman" w:cs="Times New Roman"/>
          <w:sz w:val="28"/>
          <w:szCs w:val="28"/>
          <w:lang w:val="ro-RO"/>
        </w:rPr>
        <w:t>discutii ofiter monitorizare ADR Sud Muntenia;</w:t>
      </w:r>
    </w:p>
    <w:p w:rsidR="007A6633" w:rsidRPr="007A6633" w:rsidRDefault="007A6633">
      <w:pPr>
        <w:numPr>
          <w:ilvl w:val="0"/>
          <w:numId w:val="1"/>
        </w:numPr>
        <w:spacing w:after="0" w:line="240" w:lineRule="auto"/>
        <w:ind w:left="720"/>
        <w:contextualSpacing/>
        <w:jc w:val="both"/>
        <w:rPr>
          <w:ins w:id="115" w:author="Oprea Mihaela" w:date="2021-02-16T13:29:00Z"/>
          <w:rFonts w:ascii="Times New Roman" w:hAnsi="Times New Roman" w:cs="Times New Roman"/>
          <w:sz w:val="28"/>
          <w:szCs w:val="28"/>
        </w:rPr>
        <w:pPrChange w:id="116" w:author="Oprea Mihaela" w:date="2021-01-28T14:25:00Z">
          <w:pPr>
            <w:pStyle w:val="Default"/>
          </w:pPr>
        </w:pPrChange>
      </w:pPr>
      <w:ins w:id="117" w:author="Oprea Mihaela" w:date="2021-02-16T13:29:00Z">
        <w:r w:rsidRPr="007A6633">
          <w:rPr>
            <w:rFonts w:ascii="Times New Roman" w:hAnsi="Times New Roman" w:cs="Times New Roman"/>
            <w:sz w:val="28"/>
            <w:szCs w:val="28"/>
            <w:lang w:val="ro-RO"/>
            <w:rPrChange w:id="118" w:author="Oprea Mihaela" w:date="2021-01-29T13:20:00Z">
              <w:rPr>
                <w:rFonts w:ascii="Times New Roman" w:hAnsi="Times New Roman" w:cs="Times New Roman"/>
                <w:color w:val="FF0000"/>
                <w:sz w:val="28"/>
                <w:szCs w:val="28"/>
              </w:rPr>
            </w:rPrChange>
          </w:rPr>
          <w:t>V</w:t>
        </w:r>
      </w:ins>
      <w:ins w:id="119" w:author="Oprea Mihaela" w:date="2020-12-04T09:33:00Z">
        <w:r w:rsidRPr="007A6633">
          <w:rPr>
            <w:rFonts w:ascii="Times New Roman" w:hAnsi="Times New Roman" w:cs="Times New Roman"/>
            <w:sz w:val="28"/>
            <w:szCs w:val="28"/>
            <w:lang w:val="ro-RO"/>
            <w:rPrChange w:id="120" w:author="Oprea Mihaela" w:date="2021-01-29T13:20:00Z">
              <w:rPr>
                <w:rFonts w:ascii="Times New Roman" w:hAnsi="Times New Roman" w:cs="Times New Roman"/>
                <w:color w:val="FF0000"/>
                <w:sz w:val="28"/>
                <w:szCs w:val="28"/>
              </w:rPr>
            </w:rPrChange>
          </w:rPr>
          <w:t>erificare proiecte MYSMIS;</w:t>
        </w:r>
      </w:ins>
    </w:p>
    <w:p w:rsidR="007A6633" w:rsidRPr="007A6633" w:rsidRDefault="007A6633" w:rsidP="007A6633">
      <w:pPr>
        <w:numPr>
          <w:ilvl w:val="0"/>
          <w:numId w:val="1"/>
        </w:numPr>
        <w:spacing w:after="0" w:line="240" w:lineRule="auto"/>
        <w:ind w:left="720"/>
        <w:contextualSpacing/>
        <w:jc w:val="both"/>
        <w:rPr>
          <w:ins w:id="121" w:author="Oprea Mihaela" w:date="2021-02-18T12:08:00Z"/>
          <w:rFonts w:ascii="Times New Roman" w:hAnsi="Times New Roman" w:cs="Times New Roman"/>
          <w:color w:val="2E74B5" w:themeColor="accent1" w:themeShade="BF"/>
          <w:sz w:val="28"/>
          <w:szCs w:val="28"/>
          <w:lang w:val="ro-RO"/>
          <w:rPrChange w:id="122" w:author="Oprea Mihaela" w:date="2021-02-18T12:08:00Z">
            <w:rPr>
              <w:ins w:id="123" w:author="Oprea Mihaela" w:date="2021-02-18T12:08:00Z"/>
              <w:rFonts w:ascii="Times New Roman" w:hAnsi="Times New Roman" w:cs="Times New Roman"/>
              <w:sz w:val="28"/>
              <w:szCs w:val="28"/>
              <w:lang w:val="ro-RO"/>
            </w:rPr>
          </w:rPrChange>
        </w:rPr>
      </w:pPr>
      <w:ins w:id="124" w:author="Oprea Mihaela" w:date="2021-02-18T12:08:00Z">
        <w:r w:rsidRPr="007A6633">
          <w:rPr>
            <w:rFonts w:ascii="Times New Roman" w:hAnsi="Times New Roman" w:cs="Times New Roman"/>
            <w:sz w:val="28"/>
            <w:szCs w:val="28"/>
            <w:lang w:val="ro-RO"/>
          </w:rPr>
          <w:t>C</w:t>
        </w:r>
      </w:ins>
      <w:ins w:id="125" w:author="Oprea Mihaela" w:date="2021-02-15T08:47:00Z">
        <w:r w:rsidRPr="007A6633">
          <w:rPr>
            <w:rFonts w:ascii="Times New Roman" w:hAnsi="Times New Roman" w:cs="Times New Roman"/>
            <w:sz w:val="28"/>
            <w:szCs w:val="28"/>
            <w:lang w:val="ro-RO"/>
          </w:rPr>
          <w:t>larificari procedura evaluare oferte pentru achizitie lucrari executie proiect „Eficientizare Energetica Scoala Gimnaziala George Cosbuc”;</w:t>
        </w:r>
      </w:ins>
    </w:p>
    <w:p w:rsidR="007A6633" w:rsidRPr="007A6633" w:rsidRDefault="007A6633" w:rsidP="007A6633">
      <w:pPr>
        <w:numPr>
          <w:ilvl w:val="0"/>
          <w:numId w:val="1"/>
        </w:numPr>
        <w:spacing w:after="0" w:line="240" w:lineRule="auto"/>
        <w:ind w:left="720"/>
        <w:contextualSpacing/>
        <w:jc w:val="both"/>
        <w:rPr>
          <w:ins w:id="126" w:author="Oprea Mihaela" w:date="2021-02-18T12:09:00Z"/>
          <w:rFonts w:ascii="Times New Roman" w:hAnsi="Times New Roman" w:cs="Times New Roman"/>
          <w:sz w:val="28"/>
          <w:szCs w:val="28"/>
          <w:lang w:val="ro-RO"/>
        </w:rPr>
      </w:pPr>
      <w:ins w:id="127" w:author="Oprea Mihaela" w:date="2021-02-18T12:10:00Z">
        <w:r w:rsidRPr="007A6633">
          <w:rPr>
            <w:rFonts w:ascii="Times New Roman" w:hAnsi="Times New Roman" w:cs="Times New Roman"/>
            <w:sz w:val="28"/>
            <w:szCs w:val="28"/>
            <w:lang w:val="ro-RO"/>
          </w:rPr>
          <w:lastRenderedPageBreak/>
          <w:t>D</w:t>
        </w:r>
      </w:ins>
      <w:ins w:id="128" w:author="Oprea Mihaela" w:date="2021-02-18T12:08:00Z">
        <w:r w:rsidRPr="007A6633">
          <w:rPr>
            <w:rFonts w:ascii="Times New Roman" w:hAnsi="Times New Roman" w:cs="Times New Roman"/>
            <w:sz w:val="28"/>
            <w:szCs w:val="28"/>
            <w:lang w:val="ro-RO"/>
          </w:rPr>
          <w:t>iscutii responsabili achizitii publice proiecte „Eficientizare Energetica Liceul Tehnologic 1 Mai – Sala de sport”</w:t>
        </w:r>
      </w:ins>
      <w:ins w:id="129" w:author="Oprea Mihaela" w:date="2021-02-18T12:09:00Z">
        <w:r w:rsidRPr="007A6633">
          <w:rPr>
            <w:rFonts w:ascii="Times New Roman" w:hAnsi="Times New Roman" w:cs="Times New Roman"/>
            <w:sz w:val="28"/>
            <w:szCs w:val="28"/>
            <w:lang w:val="ro-RO"/>
          </w:rPr>
          <w:t xml:space="preserve">, „Eficientizare Energetica Liceul Tehnologic de Servicii </w:t>
        </w:r>
      </w:ins>
      <w:ins w:id="130" w:author="Oprea Mihaela" w:date="2021-02-18T12:10:00Z">
        <w:r w:rsidRPr="007A6633">
          <w:rPr>
            <w:rFonts w:ascii="Times New Roman" w:hAnsi="Times New Roman" w:cs="Times New Roman"/>
            <w:sz w:val="28"/>
            <w:szCs w:val="28"/>
            <w:lang w:val="ro-RO"/>
          </w:rPr>
          <w:t>Sfantul Apostol Andrei in municipiul Ploiesti</w:t>
        </w:r>
      </w:ins>
      <w:ins w:id="131" w:author="Oprea Mihaela" w:date="2021-02-18T12:09:00Z">
        <w:r w:rsidRPr="007A6633">
          <w:rPr>
            <w:rFonts w:ascii="Times New Roman" w:hAnsi="Times New Roman" w:cs="Times New Roman"/>
            <w:sz w:val="28"/>
            <w:szCs w:val="28"/>
            <w:lang w:val="ro-RO"/>
          </w:rPr>
          <w:t xml:space="preserve">”, </w:t>
        </w:r>
      </w:ins>
      <w:ins w:id="132" w:author="Oprea Mihaela" w:date="2021-02-18T12:10:00Z">
        <w:r w:rsidRPr="007A6633">
          <w:rPr>
            <w:rFonts w:ascii="Times New Roman" w:hAnsi="Times New Roman" w:cs="Times New Roman"/>
            <w:sz w:val="28"/>
            <w:szCs w:val="28"/>
            <w:lang w:val="ro-RO"/>
          </w:rPr>
          <w:t xml:space="preserve">„Eficientizare Energetica Scoala Gimnaziala George Cosbuc”, </w:t>
        </w:r>
      </w:ins>
      <w:ins w:id="133" w:author="Oprea Mihaela" w:date="2021-02-18T12:09:00Z">
        <w:r w:rsidRPr="007A6633">
          <w:rPr>
            <w:rFonts w:ascii="Times New Roman" w:hAnsi="Times New Roman" w:cs="Times New Roman"/>
            <w:sz w:val="28"/>
            <w:szCs w:val="28"/>
            <w:lang w:val="ro-RO"/>
          </w:rPr>
          <w:t xml:space="preserve">„Eficientizare Energetica Colegiul Tehnic National Alexandru Ioan Cuza”, </w:t>
        </w:r>
        <w:r w:rsidRPr="007A6633">
          <w:rPr>
            <w:rFonts w:ascii="Times New Roman" w:hAnsi="Times New Roman" w:cs="Times New Roman"/>
            <w:color w:val="2E74B5" w:themeColor="accent1" w:themeShade="BF"/>
            <w:sz w:val="28"/>
            <w:szCs w:val="28"/>
            <w:lang w:val="ro-RO"/>
          </w:rPr>
          <w:t>„</w:t>
        </w:r>
        <w:r w:rsidRPr="007A6633">
          <w:rPr>
            <w:rFonts w:ascii="Times New Roman" w:hAnsi="Times New Roman" w:cs="Times New Roman"/>
            <w:sz w:val="28"/>
            <w:szCs w:val="28"/>
            <w:lang w:val="ro-RO"/>
          </w:rPr>
          <w:t>Eficientizare Energetica Gradinita cu Program Prelungit nr. 23”</w:t>
        </w:r>
      </w:ins>
      <w:ins w:id="134" w:author="Oprea Mihaela" w:date="2021-02-18T12:10:00Z">
        <w:r w:rsidRPr="007A6633">
          <w:rPr>
            <w:rFonts w:ascii="Times New Roman" w:hAnsi="Times New Roman" w:cs="Times New Roman"/>
            <w:sz w:val="28"/>
            <w:szCs w:val="28"/>
            <w:lang w:val="ro-RO"/>
          </w:rPr>
          <w:t xml:space="preserve"> ref. procedura achizitie lucrari executie;</w:t>
        </w:r>
      </w:ins>
    </w:p>
    <w:p w:rsidR="007A6633" w:rsidRPr="007A6633" w:rsidRDefault="007A6633" w:rsidP="007A6633">
      <w:pPr>
        <w:numPr>
          <w:ilvl w:val="0"/>
          <w:numId w:val="1"/>
        </w:numPr>
        <w:spacing w:after="0" w:line="240" w:lineRule="auto"/>
        <w:ind w:left="720"/>
        <w:contextualSpacing/>
        <w:jc w:val="both"/>
        <w:rPr>
          <w:ins w:id="135" w:author="Oprea Mihaela" w:date="2021-02-10T09:01:00Z"/>
          <w:rFonts w:ascii="Times New Roman" w:hAnsi="Times New Roman" w:cs="Times New Roman"/>
          <w:sz w:val="28"/>
          <w:szCs w:val="28"/>
          <w:lang w:val="ro-RO"/>
          <w:rPrChange w:id="136" w:author="Oprea Mihaela" w:date="2021-02-16T13:33:00Z">
            <w:rPr>
              <w:ins w:id="137" w:author="Oprea Mihaela" w:date="2021-02-10T09:01:00Z"/>
              <w:rFonts w:ascii="Times New Roman" w:hAnsi="Times New Roman" w:cs="Times New Roman"/>
              <w:color w:val="FF0000"/>
              <w:sz w:val="28"/>
              <w:szCs w:val="28"/>
              <w:lang w:val="ro-RO"/>
            </w:rPr>
          </w:rPrChange>
        </w:rPr>
      </w:pPr>
      <w:ins w:id="138" w:author="Oprea Mihaela" w:date="2021-02-10T09:01:00Z">
        <w:r w:rsidRPr="007A6633">
          <w:rPr>
            <w:rFonts w:ascii="Times New Roman" w:hAnsi="Times New Roman" w:cs="Times New Roman"/>
            <w:sz w:val="28"/>
            <w:szCs w:val="28"/>
            <w:lang w:val="ro-RO"/>
          </w:rPr>
          <w:t>C</w:t>
        </w:r>
        <w:r w:rsidRPr="007A6633">
          <w:rPr>
            <w:rFonts w:ascii="Times New Roman" w:hAnsi="Times New Roman" w:cs="Times New Roman"/>
            <w:sz w:val="28"/>
            <w:szCs w:val="28"/>
            <w:lang w:val="ro-RO"/>
            <w:rPrChange w:id="139" w:author="Oprea Mihaela" w:date="2021-02-16T13:33:00Z">
              <w:rPr>
                <w:rFonts w:ascii="Times New Roman" w:hAnsi="Times New Roman" w:cs="Times New Roman"/>
                <w:color w:val="FF0000"/>
                <w:sz w:val="28"/>
                <w:szCs w:val="28"/>
                <w:lang w:val="ro-RO"/>
              </w:rPr>
            </w:rPrChange>
          </w:rPr>
          <w:t>orespondenta consultant management proiect „Eficientizare Energetica Liceul Tehnologic 1 Mai – Sala de sport” ref raport de activitate lunar prestari servicii</w:t>
        </w:r>
      </w:ins>
      <w:ins w:id="140" w:author="Oprea Mihaela" w:date="2021-02-15T08:37:00Z">
        <w:r w:rsidRPr="007A6633">
          <w:rPr>
            <w:rFonts w:ascii="Times New Roman" w:hAnsi="Times New Roman" w:cs="Times New Roman"/>
            <w:color w:val="FF0000"/>
            <w:sz w:val="28"/>
            <w:szCs w:val="28"/>
            <w:lang w:val="ro-RO"/>
            <w:rPrChange w:id="141" w:author="Oprea Mihaela" w:date="2021-02-16T13:29:00Z">
              <w:rPr>
                <w:rFonts w:ascii="Times New Roman" w:hAnsi="Times New Roman" w:cs="Times New Roman"/>
                <w:sz w:val="28"/>
                <w:szCs w:val="28"/>
                <w:lang w:val="ro-RO"/>
              </w:rPr>
            </w:rPrChange>
          </w:rPr>
          <w:t xml:space="preserve"> </w:t>
        </w:r>
        <w:r w:rsidRPr="007A6633">
          <w:rPr>
            <w:rFonts w:ascii="Times New Roman" w:hAnsi="Times New Roman" w:cs="Times New Roman"/>
            <w:sz w:val="28"/>
            <w:szCs w:val="28"/>
            <w:lang w:val="ro-RO"/>
          </w:rPr>
          <w:t>si draft notificare nr. 4 la contractul de finantare pentru ADR Sud Muntenia</w:t>
        </w:r>
      </w:ins>
      <w:ins w:id="142" w:author="Oprea Mihaela" w:date="2021-02-10T09:01:00Z">
        <w:r w:rsidRPr="007A6633">
          <w:rPr>
            <w:rFonts w:ascii="Times New Roman" w:hAnsi="Times New Roman" w:cs="Times New Roman"/>
            <w:sz w:val="28"/>
            <w:szCs w:val="28"/>
            <w:lang w:val="ro-RO"/>
            <w:rPrChange w:id="143" w:author="Oprea Mihaela" w:date="2021-02-16T13:33:00Z">
              <w:rPr>
                <w:rFonts w:ascii="Times New Roman" w:hAnsi="Times New Roman" w:cs="Times New Roman"/>
                <w:color w:val="FF0000"/>
                <w:sz w:val="28"/>
                <w:szCs w:val="28"/>
                <w:lang w:val="ro-RO"/>
              </w:rPr>
            </w:rPrChange>
          </w:rPr>
          <w:t>;</w:t>
        </w:r>
      </w:ins>
    </w:p>
    <w:p w:rsidR="007A6633" w:rsidRPr="007A6633" w:rsidRDefault="007A663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Change w:id="144" w:author="Oprea Mihaela" w:date="2021-02-17T10:21:00Z">
          <w:pPr/>
        </w:pPrChange>
      </w:pPr>
      <w:r w:rsidRPr="007A6633">
        <w:rPr>
          <w:rFonts w:ascii="Times New Roman" w:hAnsi="Times New Roman" w:cs="Times New Roman"/>
          <w:sz w:val="28"/>
          <w:szCs w:val="28"/>
          <w:lang w:val="ro-RO"/>
        </w:rPr>
        <w:t>T</w:t>
      </w:r>
      <w:ins w:id="145" w:author="Oprea Mihaela" w:date="2021-02-17T10:19:00Z">
        <w:r w:rsidRPr="007A6633">
          <w:rPr>
            <w:rFonts w:ascii="Times New Roman" w:hAnsi="Times New Roman" w:cs="Times New Roman"/>
            <w:sz w:val="28"/>
            <w:szCs w:val="28"/>
            <w:lang w:val="ro-RO"/>
          </w:rPr>
          <w:t xml:space="preserve">ransmitere </w:t>
        </w:r>
      </w:ins>
      <w:ins w:id="146" w:author="Oprea Mihaela" w:date="2021-02-17T10:20:00Z">
        <w:r w:rsidRPr="007A6633">
          <w:rPr>
            <w:rFonts w:ascii="Times New Roman" w:hAnsi="Times New Roman" w:cs="Times New Roman"/>
            <w:sz w:val="28"/>
            <w:szCs w:val="28"/>
            <w:lang w:val="ro-RO"/>
          </w:rPr>
          <w:t>catre consultant management proiect</w:t>
        </w:r>
      </w:ins>
      <w:ins w:id="147" w:author="Oprea Mihaela" w:date="2021-02-17T11:46:00Z">
        <w:r w:rsidRPr="007A6633">
          <w:rPr>
            <w:rFonts w:ascii="Times New Roman" w:hAnsi="Times New Roman" w:cs="Times New Roman"/>
            <w:sz w:val="28"/>
            <w:szCs w:val="28"/>
            <w:lang w:val="ro-RO"/>
          </w:rPr>
          <w:t>,</w:t>
        </w:r>
      </w:ins>
      <w:ins w:id="148" w:author="Oprea Mihaela" w:date="2021-02-17T10:20:00Z">
        <w:r w:rsidRPr="007A6633">
          <w:rPr>
            <w:rFonts w:ascii="Times New Roman" w:hAnsi="Times New Roman" w:cs="Times New Roman"/>
            <w:sz w:val="28"/>
            <w:szCs w:val="28"/>
            <w:lang w:val="ro-RO"/>
          </w:rPr>
          <w:t xml:space="preserve"> manager proiect </w:t>
        </w:r>
      </w:ins>
      <w:ins w:id="149" w:author="Oprea Mihaela" w:date="2021-02-17T11:46:00Z">
        <w:r w:rsidRPr="007A6633">
          <w:rPr>
            <w:rFonts w:ascii="Times New Roman" w:hAnsi="Times New Roman" w:cs="Times New Roman"/>
            <w:sz w:val="28"/>
            <w:szCs w:val="28"/>
            <w:lang w:val="ro-RO"/>
          </w:rPr>
          <w:t xml:space="preserve">si responsabil economic </w:t>
        </w:r>
      </w:ins>
      <w:ins w:id="150" w:author="Oprea Mihaela" w:date="2021-02-17T10:19:00Z">
        <w:r w:rsidRPr="007A6633">
          <w:rPr>
            <w:rFonts w:ascii="Times New Roman" w:hAnsi="Times New Roman" w:cs="Times New Roman"/>
            <w:sz w:val="28"/>
            <w:szCs w:val="28"/>
            <w:lang w:val="ro-RO"/>
          </w:rPr>
          <w:t xml:space="preserve">Informare plata a MLPDA pentru cererea de rambursare nr 2 proiect </w:t>
        </w:r>
      </w:ins>
      <w:ins w:id="151" w:author="Oprea Mihaela" w:date="2021-02-17T10:20:00Z">
        <w:r w:rsidRPr="007A6633">
          <w:rPr>
            <w:rFonts w:ascii="Times New Roman" w:hAnsi="Times New Roman" w:cs="Times New Roman"/>
            <w:sz w:val="28"/>
            <w:szCs w:val="28"/>
            <w:lang w:val="ro-RO"/>
            <w:rPrChange w:id="152" w:author="Oprea Mihaela" w:date="2021-02-17T10:21:00Z">
              <w:rPr/>
            </w:rPrChange>
          </w:rPr>
          <w:t xml:space="preserve">“Eficientizare Energetica Gradinita cu Program </w:t>
        </w:r>
        <w:r w:rsidRPr="007A6633">
          <w:rPr>
            <w:rFonts w:ascii="Times New Roman" w:hAnsi="Times New Roman" w:cs="Times New Roman"/>
            <w:sz w:val="28"/>
            <w:szCs w:val="28"/>
            <w:lang w:val="ro-RO"/>
          </w:rPr>
          <w:t>Prelungit Sfantul Mucenic Mina”;</w:t>
        </w:r>
      </w:ins>
    </w:p>
    <w:p w:rsidR="007A6633" w:rsidRPr="007A6633" w:rsidRDefault="007A6633" w:rsidP="007A6633">
      <w:pPr>
        <w:numPr>
          <w:ilvl w:val="0"/>
          <w:numId w:val="1"/>
        </w:numPr>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Discutii/corespondenta responsabil tehnic, responsabil economic si responsabil achizitii publice ref. Centru de Excelenta in Afaceri pentru Tinerii Intreprinzatori – stabilire intalnire masuri pentru receptie finala;</w:t>
      </w:r>
    </w:p>
    <w:p w:rsidR="007A6633" w:rsidRPr="007A6633" w:rsidRDefault="007A6633" w:rsidP="007A6633">
      <w:pPr>
        <w:numPr>
          <w:ilvl w:val="0"/>
          <w:numId w:val="1"/>
        </w:numPr>
        <w:spacing w:after="0" w:line="240" w:lineRule="auto"/>
        <w:ind w:left="72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Redactare si transmitere raspuns DTI ref. prelungire polita garantie contract subsecvent SC Intergroup Engineering SRL;</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Discutii si corespondenta cu reprezentantii Municipiului Ploiesti si Solaris privind cererea de avans pentru proiectul “Achiziţie mijloace de transport public – troleibuze 12 m, Ploiesti, Tg. Jiu”;</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Realizare fisa de proiect privind toate activitatile desfasurate pentru proiectul „Eficientizare energetica blocuri in Municipiul Ploiesti – Lot 2”;</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Realizare fisa de proiect privind toate activitatile desfasurate pentru proiectul „Eficientizare energetica blocuri in Municipiul Ploiesti – Lot 1”;</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Realizare fisa de proiect privind toate activitatile desfasurate pentru proiectul “Reabilitarea, modernizarea si dotarea Liceului Tehnologic 1 Mai – Ploiesti”;</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Realizare fisa de proiect privind toate activitatile desfasurate pentru proiectul “Achiziţie mijloace de transport public – troleibuze 12 m, Ploiesti, Tg. Jiu”;</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Finalizare, semnare, inregistrare si transmitere raspuns interpelare consilier local Botez George;</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Finalizare, semnare, inregistrare si transmitere raspuns interpelare consilier local Stanciulescu Razvan;</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Redactare, semnare, inregistrare si transmitere raspuns adresa Directia Tehnic Investitii privind adresa primita de la Camera Deputatilor;</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Actualizare situatie proiecte cu finantare internationala – masuri intreprinse;</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Caiet de sarcini proiectare si asistenta tehnica pentru proiectul “Reabilitarea, modernizarea si dotarea Liceului Tehnologic 1 Mai – Ploiesti”;</w:t>
      </w:r>
    </w:p>
    <w:p w:rsidR="007A6633" w:rsidRPr="007A6633" w:rsidRDefault="007A6633" w:rsidP="007A6633">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lastRenderedPageBreak/>
        <w:t>Fisa de post membru proiect “Achiziţie mijloace de transport public – troleibuze 12 m, Ploiesti, Tg. Jiu”;</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Completare fise cu stadiul proiectelor pentru „EFICIENTIZARE ENERGETICA BLOCURI IN MUNICIPIUL PLOIESTI - LOT 3”, „Eficientizare consumuri energetice în Municipiul Ploiesti – sistem iluminat public traseu tramvai 101” si partial pentru „Eficientizare consumuri energetice in Municipiul Ploiesti - sistem iluminat public traseu tramvai 102”;</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Transmitere documente solicitate suplimentar pentru proiectul „Eficientizare energetică blocuri in Municipiul Ploiesti - Lot 3” spre verificare la auditul proiectului – discutii cu auditorul;</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Discutii/corespondenta cu responsabilul tehnic, responsabilul achizitii publice si  managerul proiectelor „Eficientizare consumuri energetice in municipiul Ploiesti – sistem iluminat public traseu tramvai 101 si 102” referitoare la caietele de sarcini pentru achizitia lucrarilor;</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Deplasare Director Economic pentru discutii privind posibilitatea de plata diriginte de santier pentru proiectul „Cresterea mobilitatii transportului public prin reabilitarea traseului tramvaiului 101 cu lucrari vizand calea de rulare, statii cu peroane adaptate persoanelor cu dizabilitati, material rulant, elemente de semnalizare si automatizare – etapa I”;</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 xml:space="preserve">Semnare, completare dosare fise cu stadiul proiectelor; </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Furnizare documente solicitate de managementul proiectului Eficientizare consumuri energetice in Municipiul Ploiesti - sistem iluminat public traseu tramvai 102” – imprimare raport de progres nr 4;</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Obtinere documente, furnizare catre managerul proiectului „ Asigurarea mobilitatii traficului prin prelungirea leg</w:t>
      </w:r>
      <w:r w:rsidRPr="007A6633">
        <w:rPr>
          <w:rFonts w:ascii="Times New Roman" w:hAnsi="Times New Roman" w:cs="Times New Roman" w:hint="eastAsia"/>
          <w:sz w:val="28"/>
          <w:szCs w:val="28"/>
          <w:lang w:val="ro-RO"/>
        </w:rPr>
        <w:t>a</w:t>
      </w:r>
      <w:r w:rsidRPr="007A6633">
        <w:rPr>
          <w:rFonts w:ascii="Times New Roman" w:hAnsi="Times New Roman" w:cs="Times New Roman"/>
          <w:sz w:val="28"/>
          <w:szCs w:val="28"/>
          <w:lang w:val="ro-RO"/>
        </w:rPr>
        <w:t>turii rutiere si de transport public intre Gara de Sud si Gara de Vest (strada Libertatii), inclusiv lucrari de reabilitare a domeniului public al pietelor g</w:t>
      </w:r>
      <w:r w:rsidRPr="007A6633">
        <w:rPr>
          <w:rFonts w:ascii="Times New Roman" w:hAnsi="Times New Roman" w:cs="Times New Roman" w:hint="eastAsia"/>
          <w:sz w:val="28"/>
          <w:szCs w:val="28"/>
          <w:lang w:val="ro-RO"/>
        </w:rPr>
        <w:t>a</w:t>
      </w:r>
      <w:r w:rsidRPr="007A6633">
        <w:rPr>
          <w:rFonts w:ascii="Times New Roman" w:hAnsi="Times New Roman" w:cs="Times New Roman"/>
          <w:sz w:val="28"/>
          <w:szCs w:val="28"/>
          <w:lang w:val="ro-RO"/>
        </w:rPr>
        <w:t xml:space="preserve">rilor </w:t>
      </w:r>
      <w:r w:rsidRPr="007A6633">
        <w:rPr>
          <w:rFonts w:ascii="Times New Roman" w:hAnsi="Times New Roman" w:cs="Times New Roman" w:hint="eastAsia"/>
          <w:sz w:val="28"/>
          <w:szCs w:val="28"/>
          <w:lang w:val="ro-RO"/>
        </w:rPr>
        <w:t>–</w:t>
      </w:r>
      <w:r w:rsidRPr="007A6633">
        <w:rPr>
          <w:rFonts w:ascii="Times New Roman" w:hAnsi="Times New Roman" w:cs="Times New Roman"/>
          <w:sz w:val="28"/>
          <w:szCs w:val="28"/>
          <w:lang w:val="ro-RO"/>
        </w:rPr>
        <w:t xml:space="preserve"> Etapa I” pentru completare fise cu stadiul proiectelor;</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Semnare, inregistrare, scanare, transmitere raspuns catre Directia Comunicare, Relatii Publice, Serviciul Relatii Publice, Monitorizare Proceduri Administrative la adresa din partea Agentiei Nationale Antidrog referitoare la Legea nr. 350/2005 privind regimul finantarilor nerambursabile din fonduri publice alocate pentru activitati non-profit de interes general;</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Semnare, înregistrare, scanare, semnare electronica, transmitere catre managementul proiectului Raportul de progres nr. 4 pentru proiectul „Eficientizare consumuri energetice in Municipiul Ploiesti - sistem iluminat public traseu tramvai 102” – discutii cu managementul proiectului – modificare adresa de inaintare, resemnare electronica;</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lastRenderedPageBreak/>
        <w:t>Semnare electronica si introducere in sistemul MySmis documente solicitate de managementul proiectului „Construire grădinita cu program prelungit pe str. Postei nr. 23”;</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Transmitere prin wetransfer către responsabilul tehnic si administratorul public documente solicitate pentru proiectele „Eficientizare consumuri energetice in municipiul Ploiesti – sistem iluminat public traseu tramvai 101 si 102” (PT-uri  transmise la finantator si  documente tehnice) - inscriptionare PT pe CD;</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Adresa catre DTI raspuns plata servicii de consultanta SC Intergroup Engineering SRL pentru proiectul „Construire gradinita cu program normal, inclusiv bransamente utilitati - Aleea Strunga nr. 2b”;</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Initiere verificare oferte management pentru proiectul „Asigurarea mobilitatii traficului prin prelungirea legaturii rutiere si de transport public intre Gara de Sud si Gara de Vest (strada Libertatii), inclusiv lucrari de reabilitare a domeniului public al pietelor g</w:t>
      </w:r>
      <w:r w:rsidRPr="007A6633">
        <w:rPr>
          <w:rFonts w:ascii="Times New Roman" w:hAnsi="Times New Roman" w:cs="Times New Roman" w:hint="eastAsia"/>
          <w:sz w:val="28"/>
          <w:szCs w:val="28"/>
          <w:lang w:val="ro-RO"/>
        </w:rPr>
        <w:t>a</w:t>
      </w:r>
      <w:r w:rsidRPr="007A6633">
        <w:rPr>
          <w:rFonts w:ascii="Times New Roman" w:hAnsi="Times New Roman" w:cs="Times New Roman"/>
          <w:sz w:val="28"/>
          <w:szCs w:val="28"/>
          <w:lang w:val="ro-RO"/>
        </w:rPr>
        <w:t xml:space="preserve">rilor </w:t>
      </w:r>
      <w:r w:rsidRPr="007A6633">
        <w:rPr>
          <w:rFonts w:ascii="Times New Roman" w:hAnsi="Times New Roman" w:cs="Times New Roman" w:hint="eastAsia"/>
          <w:sz w:val="28"/>
          <w:szCs w:val="28"/>
          <w:lang w:val="ro-RO"/>
        </w:rPr>
        <w:t>–</w:t>
      </w:r>
      <w:r w:rsidRPr="007A6633">
        <w:rPr>
          <w:rFonts w:ascii="Times New Roman" w:hAnsi="Times New Roman" w:cs="Times New Roman"/>
          <w:sz w:val="28"/>
          <w:szCs w:val="28"/>
          <w:lang w:val="ro-RO"/>
        </w:rPr>
        <w:t xml:space="preserve"> Etapa I”;</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 xml:space="preserve">Discutii/corespondenta cu managementul proiectului „Eficientizare consumuri energetice in municipiul Ploiesti – sistem iluminat public traseu tramvai 101” referitoare la raportul de progres – scanare - transmitere notificare informatii plata CR 1; </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 xml:space="preserve">Studiu Instructiunea 182/15.02.2021, privitoare la flexibilizarea procesului de transmitere de catre beneficiari a Graficului cererilor de pre-finantare/ rambursare/ plată actualizat, prin Modulul Comunicare din MYSMIS – sectiunea Financiar; </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Răspuns la scrisoarea de solicitare informații suplimentare „Reabilitare baza materiala transport auto (depou tramvaie si autobaza troleibuze si autobuze)”.</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 xml:space="preserve">Confirmare  sume primite / data in care au fost primiți banii  la CR 1 pentru proiectul „Eficientizare consumuri energetice in municipiul Ploiesti – sistem iluminat public traseu tramvai 101”; </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Verificare adresa de răspuns la solicitarea de Clarificari pentru  Proiectul Tehnic transmis la ADR Sud Muntenia pentru proiectul „Eficientizare consumuri energetice in municipiul Ploiesti – sistem iluminat public traseu tramvai 102”;</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Verificare impreuna cu responsabilul economic sumele pentru urmatoarea cerere de rambursare aferenta proiectului POCA CP13 “Investitii integrate di complementare in masuri de planificare strategice si masuri de simplificare la nivelul Municipiului Ploiesti”;</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Finalizare si transmitere catre SRUOA situatia privind UIP-urile pentru proiectele in implementare la nivelul Municipiului Ploiesti (POR+POCA+POCU);</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lastRenderedPageBreak/>
        <w:t>Pregatire si transmitere prin Wetransfer documentele solicitate de societatea de audit finanaciar SC CASA DE AUDIT CORVINIA S.R.L. – FILIALA PITESTI pentru proiectul „Eficientizare energetica blocuri in Municipiul Ploiesti – Lot 4”;</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Verificare periodica aplicatia MySMIS;</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Discutii cu ofiterul de proiect „Solutii informatice integrate pentru optimizarea activitatii administrative, cresterea competentelor si a nivelului de calitate a serviciilor publice pentru cetateni si mediul de afaceri la nivelul Municipiului Ploiesti” privind transmiterea anexei 2 – prelungirea prioadei de implementare;</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Elaborare scurta prezentare a problemelor intampinate in implementarea proiectelor „MODERNIZARE STR. GH. GRIGORE CANTACUZINO IN ZONA PASAJ CFR PODUL INALT PRIN LARGIRE LA 4 BENZI, REABILITARE STR. GH. GRIGORE CANTACUZINO, TRONSON SOS. VESTULUI – LIMITA ORAS, INCLUSIV TERMINAL MULTIMODAL” si „ASIGURAREA MOBILITATII TRAFICULUI PRIN PRELUNGIREA LEGATURII RUTIERE SI DE TRANSPORT PUBLIC INTRE GARA DE SUD SI GARA DE VEST (STRADA LIBERTATII), INCLUSIV LUCRARI DE REABILITARE A DOMENIULUI PUBLIC AL PIETELOR GARILOR - ETAPA I";</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Participare la comisia de evaluare a ofertelor financiare pentru achizitia Serviciilor de consultanta in managementul priectului: „Reabilitare baza materiala transport auto (Depou Tramvaie si Autobaza Troleibuze si Autobuze)”;</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Discutii cu Responsabilul tehnic privind stadiul realizarii documentatiilor tehnice pentru proiectul „Regenerare urbana in zona marginalizata a municipiului Ploiesti-cartier Pictor Rosenthal”;</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Intocmire documentatii de raspuns la solicitarea de clarificari nr. 2 transmisa de catre ADR Sud Muntenia pentru proiectul „Reabilitare baza materiala transport auto (Depou Tramvaie si Autobaza Troleibuze si Autobuze)”;</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Incarcare documentatii de rspuns la solicitarea de clarificari nr. 2 transmisa de catre ADR Sud Muntenia, in MySMIS pentru proiectul „Reabilitare baza materiala transport auto (Depou Tramvaie si Autobaza Troleibuze si Autobuze)”;</w:t>
      </w:r>
    </w:p>
    <w:p w:rsidR="007A6633" w:rsidRPr="007A6633" w:rsidRDefault="007A6633" w:rsidP="007A6633">
      <w:pPr>
        <w:numPr>
          <w:ilvl w:val="0"/>
          <w:numId w:val="1"/>
        </w:numPr>
        <w:spacing w:after="0" w:line="240" w:lineRule="auto"/>
        <w:ind w:left="720"/>
        <w:jc w:val="both"/>
        <w:rPr>
          <w:rFonts w:ascii="Times New Roman" w:hAnsi="Times New Roman" w:cs="Times New Roman"/>
          <w:sz w:val="28"/>
          <w:szCs w:val="28"/>
          <w:lang w:val="ro-RO"/>
        </w:rPr>
      </w:pPr>
      <w:r w:rsidRPr="007A6633">
        <w:rPr>
          <w:rFonts w:ascii="Times New Roman" w:hAnsi="Times New Roman" w:cs="Times New Roman"/>
          <w:sz w:val="28"/>
          <w:szCs w:val="28"/>
          <w:lang w:val="ro-RO"/>
        </w:rPr>
        <w:t>Intocmirea Situatie cu stadiul proiectelor pentru  a fi transmis catre ADR Sud Muntenia pentru proiectule „Reabilitare baza materiala transport auto (Depou Tramvaie si Autobaza Troleibuze si Autobuze)”si „Regenerare urbana in zona marginalizata a municipiului Ploiesti-cartier Pictor Rosenthal”;</w:t>
      </w:r>
    </w:p>
    <w:p w:rsidR="007A6633" w:rsidRPr="007A6633" w:rsidRDefault="007A6633" w:rsidP="007A6633">
      <w:pPr>
        <w:numPr>
          <w:ilvl w:val="0"/>
          <w:numId w:val="1"/>
        </w:numPr>
        <w:spacing w:after="0" w:line="240" w:lineRule="auto"/>
        <w:ind w:left="720"/>
        <w:contextualSpacing/>
        <w:jc w:val="both"/>
        <w:rPr>
          <w:rFonts w:ascii="Times New Roman" w:hAnsi="Times New Roman" w:cs="Times New Roman"/>
          <w:sz w:val="24"/>
          <w:szCs w:val="24"/>
          <w:lang w:val="ro-RO"/>
        </w:rPr>
      </w:pPr>
      <w:r w:rsidRPr="007A6633">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7A6633">
        <w:rPr>
          <w:rFonts w:ascii="Times New Roman" w:hAnsi="Times New Roman" w:cs="Times New Roman"/>
          <w:sz w:val="28"/>
          <w:szCs w:val="28"/>
          <w:lang w:val="ro-RO"/>
        </w:rPr>
        <w:lastRenderedPageBreak/>
        <w:t>departamente; inregistrare registratura; multiplicare, scanare, distribuire, transmitere fax).</w:t>
      </w:r>
    </w:p>
    <w:p w:rsidR="00657679" w:rsidRPr="006C5AF2" w:rsidRDefault="00657679" w:rsidP="00655A30">
      <w:pPr>
        <w:autoSpaceDE w:val="0"/>
        <w:autoSpaceDN w:val="0"/>
        <w:adjustRightInd w:val="0"/>
        <w:spacing w:after="0" w:line="240" w:lineRule="auto"/>
        <w:ind w:left="360"/>
        <w:jc w:val="both"/>
        <w:rPr>
          <w:rFonts w:ascii="Times New Roman" w:hAnsi="Times New Roman" w:cs="Times New Roman"/>
          <w:sz w:val="28"/>
          <w:szCs w:val="28"/>
        </w:rPr>
      </w:pPr>
    </w:p>
    <w:p w:rsidR="00BF5AA7" w:rsidRDefault="00A53E9E"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22</w:t>
      </w:r>
      <w:r w:rsidR="00661815">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w:t>
      </w:r>
      <w:r w:rsidR="00661815">
        <w:rPr>
          <w:rFonts w:ascii="Times New Roman" w:hAnsi="Times New Roman" w:cs="Times New Roman"/>
          <w:b/>
          <w:sz w:val="28"/>
          <w:szCs w:val="28"/>
        </w:rPr>
        <w:t xml:space="preserve"> </w:t>
      </w:r>
      <w:r w:rsidR="00B83948">
        <w:rPr>
          <w:rFonts w:ascii="Times New Roman" w:hAnsi="Times New Roman" w:cs="Times New Roman"/>
          <w:b/>
          <w:sz w:val="28"/>
          <w:szCs w:val="28"/>
        </w:rPr>
        <w:t>2</w:t>
      </w:r>
      <w:r>
        <w:rPr>
          <w:rFonts w:ascii="Times New Roman" w:hAnsi="Times New Roman" w:cs="Times New Roman"/>
          <w:b/>
          <w:sz w:val="28"/>
          <w:szCs w:val="28"/>
        </w:rPr>
        <w:t>6</w:t>
      </w:r>
      <w:r w:rsidR="005C08AA">
        <w:rPr>
          <w:rFonts w:ascii="Times New Roman" w:hAnsi="Times New Roman" w:cs="Times New Roman"/>
          <w:b/>
          <w:sz w:val="28"/>
          <w:szCs w:val="28"/>
        </w:rPr>
        <w:t>.</w:t>
      </w:r>
      <w:r w:rsidR="00AB6E95">
        <w:rPr>
          <w:rFonts w:ascii="Times New Roman" w:hAnsi="Times New Roman" w:cs="Times New Roman"/>
          <w:b/>
          <w:sz w:val="28"/>
          <w:szCs w:val="28"/>
        </w:rPr>
        <w:t>0</w:t>
      </w:r>
      <w:r>
        <w:rPr>
          <w:rFonts w:ascii="Times New Roman" w:hAnsi="Times New Roman" w:cs="Times New Roman"/>
          <w:b/>
          <w:sz w:val="28"/>
          <w:szCs w:val="28"/>
        </w:rPr>
        <w:t>2</w:t>
      </w:r>
      <w:r w:rsidR="001F30C1" w:rsidRPr="001F30C1">
        <w:rPr>
          <w:rFonts w:ascii="Times New Roman" w:hAnsi="Times New Roman" w:cs="Times New Roman"/>
          <w:b/>
          <w:sz w:val="28"/>
          <w:szCs w:val="28"/>
        </w:rPr>
        <w:t>.202</w:t>
      </w:r>
      <w:r w:rsidR="00AB6E95">
        <w:rPr>
          <w:rFonts w:ascii="Times New Roman" w:hAnsi="Times New Roman" w:cs="Times New Roman"/>
          <w:b/>
          <w:sz w:val="28"/>
          <w:szCs w:val="28"/>
        </w:rPr>
        <w:t>1</w:t>
      </w:r>
    </w:p>
    <w:p w:rsidR="00672F4E" w:rsidRPr="00C617F6" w:rsidRDefault="00672F4E" w:rsidP="00672F4E">
      <w:pPr>
        <w:numPr>
          <w:ilvl w:val="0"/>
          <w:numId w:val="1"/>
        </w:numPr>
        <w:spacing w:after="0" w:line="240" w:lineRule="auto"/>
        <w:ind w:left="720"/>
        <w:jc w:val="both"/>
        <w:rPr>
          <w:rFonts w:ascii="Times New Roman" w:hAnsi="Times New Roman" w:cs="Times New Roman"/>
          <w:sz w:val="28"/>
          <w:szCs w:val="28"/>
          <w:lang w:val="ro-RO"/>
        </w:rPr>
      </w:pPr>
      <w:r w:rsidRPr="00C617F6">
        <w:rPr>
          <w:rFonts w:ascii="Times New Roman" w:hAnsi="Times New Roman" w:cs="Times New Roman"/>
          <w:sz w:val="28"/>
          <w:szCs w:val="28"/>
          <w:lang w:val="ro-RO"/>
        </w:rPr>
        <w:t>Intocmire raspuns la clarificari primite la proiectul depus in parteneriat cu ADR Sud Muntenia prin POAT</w:t>
      </w:r>
    </w:p>
    <w:p w:rsidR="00672F4E" w:rsidRPr="00C617F6" w:rsidRDefault="00672F4E" w:rsidP="00672F4E">
      <w:pPr>
        <w:numPr>
          <w:ilvl w:val="0"/>
          <w:numId w:val="1"/>
        </w:numPr>
        <w:spacing w:after="0" w:line="240" w:lineRule="auto"/>
        <w:ind w:left="720"/>
        <w:jc w:val="both"/>
        <w:rPr>
          <w:rFonts w:ascii="Times New Roman" w:hAnsi="Times New Roman" w:cs="Times New Roman"/>
          <w:sz w:val="28"/>
          <w:szCs w:val="28"/>
          <w:lang w:val="ro-RO"/>
        </w:rPr>
      </w:pPr>
      <w:r w:rsidRPr="00C617F6">
        <w:rPr>
          <w:rFonts w:ascii="Times New Roman" w:hAnsi="Times New Roman" w:cs="Times New Roman"/>
          <w:sz w:val="28"/>
          <w:szCs w:val="28"/>
          <w:lang w:val="ro-RO"/>
        </w:rPr>
        <w:t>Verificare buget proiect POAT</w:t>
      </w:r>
      <w:r>
        <w:rPr>
          <w:rFonts w:ascii="Times New Roman" w:hAnsi="Times New Roman" w:cs="Times New Roman"/>
          <w:sz w:val="28"/>
          <w:szCs w:val="28"/>
          <w:lang w:val="ro-RO"/>
        </w:rPr>
        <w:t>;</w:t>
      </w:r>
    </w:p>
    <w:p w:rsidR="00672F4E" w:rsidRPr="00C617F6" w:rsidRDefault="00672F4E" w:rsidP="00672F4E">
      <w:pPr>
        <w:numPr>
          <w:ilvl w:val="0"/>
          <w:numId w:val="1"/>
        </w:numPr>
        <w:spacing w:after="0" w:line="240" w:lineRule="auto"/>
        <w:ind w:left="720"/>
        <w:jc w:val="both"/>
        <w:rPr>
          <w:rFonts w:ascii="Times New Roman" w:hAnsi="Times New Roman" w:cs="Times New Roman"/>
          <w:sz w:val="28"/>
          <w:szCs w:val="28"/>
          <w:lang w:val="ro-RO"/>
        </w:rPr>
      </w:pPr>
      <w:r w:rsidRPr="00C617F6">
        <w:rPr>
          <w:rFonts w:ascii="Times New Roman" w:hAnsi="Times New Roman" w:cs="Times New Roman"/>
          <w:sz w:val="28"/>
          <w:szCs w:val="28"/>
          <w:lang w:val="ro-RO"/>
        </w:rPr>
        <w:t>Actualizare anexele 1 pentru cele doua fise de proiecte POAT</w:t>
      </w:r>
      <w:r>
        <w:rPr>
          <w:rFonts w:ascii="Times New Roman" w:hAnsi="Times New Roman" w:cs="Times New Roman"/>
          <w:sz w:val="28"/>
          <w:szCs w:val="28"/>
          <w:lang w:val="ro-RO"/>
        </w:rPr>
        <w:t>;</w:t>
      </w:r>
    </w:p>
    <w:p w:rsidR="00672F4E" w:rsidRPr="00C617F6" w:rsidRDefault="00672F4E" w:rsidP="00672F4E">
      <w:pPr>
        <w:numPr>
          <w:ilvl w:val="0"/>
          <w:numId w:val="1"/>
        </w:numPr>
        <w:spacing w:after="0" w:line="240" w:lineRule="auto"/>
        <w:ind w:left="720"/>
        <w:jc w:val="both"/>
        <w:rPr>
          <w:rFonts w:ascii="Times New Roman" w:hAnsi="Times New Roman" w:cs="Times New Roman"/>
          <w:sz w:val="28"/>
          <w:szCs w:val="28"/>
          <w:lang w:val="ro-RO"/>
        </w:rPr>
      </w:pPr>
      <w:r w:rsidRPr="00C617F6">
        <w:rPr>
          <w:rFonts w:ascii="Times New Roman" w:hAnsi="Times New Roman" w:cs="Times New Roman"/>
          <w:sz w:val="28"/>
          <w:szCs w:val="28"/>
          <w:lang w:val="ro-RO"/>
        </w:rPr>
        <w:t>Actualizare buget pentru cele doua fise de proiecte POAT</w:t>
      </w:r>
      <w:r>
        <w:rPr>
          <w:rFonts w:ascii="Times New Roman" w:hAnsi="Times New Roman" w:cs="Times New Roman"/>
          <w:sz w:val="28"/>
          <w:szCs w:val="28"/>
          <w:lang w:val="ro-RO"/>
        </w:rPr>
        <w:t>;</w:t>
      </w:r>
    </w:p>
    <w:p w:rsidR="00672F4E" w:rsidRPr="00C617F6" w:rsidRDefault="00672F4E" w:rsidP="00672F4E">
      <w:pPr>
        <w:numPr>
          <w:ilvl w:val="0"/>
          <w:numId w:val="1"/>
        </w:numPr>
        <w:spacing w:after="0" w:line="240" w:lineRule="auto"/>
        <w:ind w:left="720"/>
        <w:jc w:val="both"/>
        <w:rPr>
          <w:rFonts w:ascii="Times New Roman" w:hAnsi="Times New Roman" w:cs="Times New Roman"/>
          <w:sz w:val="28"/>
          <w:szCs w:val="28"/>
          <w:lang w:val="ro-RO"/>
        </w:rPr>
      </w:pPr>
      <w:r w:rsidRPr="00C617F6">
        <w:rPr>
          <w:rFonts w:ascii="Times New Roman" w:hAnsi="Times New Roman" w:cs="Times New Roman"/>
          <w:sz w:val="28"/>
          <w:szCs w:val="28"/>
          <w:lang w:val="ro-RO"/>
        </w:rPr>
        <w:t>Intocmire si verificare fise de proiecte pentru depunere pentru finantare prin PNRR</w:t>
      </w:r>
      <w:r>
        <w:rPr>
          <w:rFonts w:ascii="Times New Roman" w:hAnsi="Times New Roman" w:cs="Times New Roman"/>
          <w:sz w:val="28"/>
          <w:szCs w:val="28"/>
          <w:lang w:val="ro-RO"/>
        </w:rPr>
        <w:t>;</w:t>
      </w:r>
    </w:p>
    <w:p w:rsidR="00672F4E" w:rsidRPr="00C617F6" w:rsidRDefault="00672F4E" w:rsidP="00672F4E">
      <w:pPr>
        <w:numPr>
          <w:ilvl w:val="0"/>
          <w:numId w:val="1"/>
        </w:numPr>
        <w:spacing w:after="0" w:line="240" w:lineRule="auto"/>
        <w:ind w:left="720"/>
        <w:jc w:val="both"/>
        <w:rPr>
          <w:rFonts w:ascii="Times New Roman" w:hAnsi="Times New Roman" w:cs="Times New Roman"/>
          <w:sz w:val="28"/>
          <w:szCs w:val="28"/>
          <w:lang w:val="ro-RO"/>
        </w:rPr>
      </w:pPr>
      <w:r w:rsidRPr="00C617F6">
        <w:rPr>
          <w:rFonts w:ascii="Times New Roman" w:hAnsi="Times New Roman" w:cs="Times New Roman"/>
          <w:sz w:val="28"/>
          <w:szCs w:val="28"/>
          <w:lang w:val="ro-RO"/>
        </w:rPr>
        <w:t>Paricipare la discutie consultant RO Mediu</w:t>
      </w:r>
      <w:r>
        <w:rPr>
          <w:rFonts w:ascii="Times New Roman" w:hAnsi="Times New Roman" w:cs="Times New Roman"/>
          <w:sz w:val="28"/>
          <w:szCs w:val="28"/>
          <w:lang w:val="ro-RO"/>
        </w:rPr>
        <w:t>;</w:t>
      </w:r>
    </w:p>
    <w:p w:rsidR="00672F4E" w:rsidRPr="00C617F6" w:rsidRDefault="00672F4E" w:rsidP="00672F4E">
      <w:pPr>
        <w:numPr>
          <w:ilvl w:val="0"/>
          <w:numId w:val="1"/>
        </w:numPr>
        <w:spacing w:after="0" w:line="240" w:lineRule="auto"/>
        <w:ind w:left="720"/>
        <w:jc w:val="both"/>
        <w:rPr>
          <w:rFonts w:ascii="Times New Roman" w:hAnsi="Times New Roman" w:cs="Times New Roman"/>
          <w:sz w:val="28"/>
          <w:szCs w:val="28"/>
          <w:lang w:val="ro-RO"/>
        </w:rPr>
      </w:pPr>
      <w:r w:rsidRPr="00C617F6">
        <w:rPr>
          <w:rFonts w:ascii="Times New Roman" w:hAnsi="Times New Roman" w:cs="Times New Roman"/>
          <w:sz w:val="28"/>
          <w:szCs w:val="28"/>
          <w:lang w:val="ro-RO"/>
        </w:rPr>
        <w:t>Participare la discutie consultant proiecte cu finantare europeana</w:t>
      </w:r>
      <w:r>
        <w:rPr>
          <w:rFonts w:ascii="Times New Roman" w:hAnsi="Times New Roman" w:cs="Times New Roman"/>
          <w:sz w:val="28"/>
          <w:szCs w:val="28"/>
          <w:lang w:val="ro-RO"/>
        </w:rPr>
        <w:t>;</w:t>
      </w:r>
    </w:p>
    <w:p w:rsidR="00672F4E" w:rsidRPr="00C617F6" w:rsidRDefault="00672F4E" w:rsidP="00672F4E">
      <w:pPr>
        <w:numPr>
          <w:ilvl w:val="0"/>
          <w:numId w:val="1"/>
        </w:numPr>
        <w:spacing w:after="0" w:line="240" w:lineRule="auto"/>
        <w:ind w:left="720"/>
        <w:jc w:val="both"/>
        <w:rPr>
          <w:rFonts w:ascii="Times New Roman" w:hAnsi="Times New Roman" w:cs="Times New Roman"/>
          <w:sz w:val="28"/>
          <w:szCs w:val="28"/>
          <w:lang w:val="ro-RO"/>
        </w:rPr>
      </w:pPr>
      <w:r w:rsidRPr="00C617F6">
        <w:rPr>
          <w:rFonts w:ascii="Times New Roman" w:hAnsi="Times New Roman" w:cs="Times New Roman"/>
          <w:sz w:val="28"/>
          <w:szCs w:val="28"/>
          <w:lang w:val="ro-RO"/>
        </w:rPr>
        <w:t>Verificare propunere de proiect in parteneriat si discutie online cu ONG –uri pentru intocmire proiecte POCA CP 14</w:t>
      </w:r>
      <w:r>
        <w:rPr>
          <w:rFonts w:ascii="Times New Roman" w:hAnsi="Times New Roman" w:cs="Times New Roman"/>
          <w:sz w:val="28"/>
          <w:szCs w:val="28"/>
          <w:lang w:val="ro-RO"/>
        </w:rPr>
        <w:t>;</w:t>
      </w:r>
    </w:p>
    <w:p w:rsidR="00672F4E" w:rsidRDefault="00672F4E" w:rsidP="00672F4E">
      <w:pPr>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15-19.02.2021 si plasare pe site;</w:t>
      </w:r>
    </w:p>
    <w:p w:rsidR="00672F4E" w:rsidRDefault="00672F4E" w:rsidP="00672F4E">
      <w:pPr>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pentru luna februarie 2021;</w:t>
      </w:r>
    </w:p>
    <w:p w:rsidR="00672F4E" w:rsidRDefault="00672F4E" w:rsidP="00672F4E">
      <w:pPr>
        <w:numPr>
          <w:ilvl w:val="0"/>
          <w:numId w:val="1"/>
        </w:numPr>
        <w:spacing w:after="0" w:line="240" w:lineRule="auto"/>
        <w:ind w:left="720"/>
        <w:jc w:val="both"/>
        <w:rPr>
          <w:rFonts w:ascii="Times New Roman" w:hAnsi="Times New Roman" w:cs="Times New Roman"/>
          <w:sz w:val="28"/>
          <w:szCs w:val="28"/>
          <w:lang w:val="ro-RO"/>
        </w:rPr>
      </w:pPr>
      <w:r w:rsidRPr="00D314A1">
        <w:rPr>
          <w:rFonts w:ascii="Times New Roman" w:hAnsi="Times New Roman" w:cs="Times New Roman"/>
          <w:sz w:val="28"/>
          <w:szCs w:val="28"/>
          <w:lang w:val="ro-RO"/>
        </w:rPr>
        <w:t xml:space="preserve">Studiu </w:t>
      </w:r>
      <w:r>
        <w:rPr>
          <w:rFonts w:ascii="Times New Roman" w:hAnsi="Times New Roman" w:cs="Times New Roman"/>
          <w:sz w:val="28"/>
          <w:szCs w:val="28"/>
          <w:lang w:val="ro-RO"/>
        </w:rPr>
        <w:t>Instruct</w:t>
      </w:r>
      <w:r w:rsidRPr="00D314A1">
        <w:rPr>
          <w:rFonts w:ascii="Times New Roman" w:hAnsi="Times New Roman" w:cs="Times New Roman"/>
          <w:sz w:val="28"/>
          <w:szCs w:val="28"/>
          <w:lang w:val="ro-RO"/>
        </w:rPr>
        <w:t xml:space="preserve">iunea </w:t>
      </w:r>
      <w:r>
        <w:rPr>
          <w:rFonts w:ascii="Times New Roman" w:hAnsi="Times New Roman" w:cs="Times New Roman"/>
          <w:sz w:val="28"/>
          <w:szCs w:val="28"/>
          <w:lang w:val="ro-RO"/>
        </w:rPr>
        <w:t xml:space="preserve">AMPOR nr. </w:t>
      </w:r>
      <w:r w:rsidRPr="00D314A1">
        <w:rPr>
          <w:rFonts w:ascii="Times New Roman" w:hAnsi="Times New Roman" w:cs="Times New Roman"/>
          <w:sz w:val="28"/>
          <w:szCs w:val="28"/>
          <w:lang w:val="ro-RO"/>
        </w:rPr>
        <w:t xml:space="preserve">182/15.02.2021, </w:t>
      </w:r>
      <w:r>
        <w:rPr>
          <w:rFonts w:ascii="Times New Roman" w:hAnsi="Times New Roman" w:cs="Times New Roman"/>
          <w:sz w:val="28"/>
          <w:szCs w:val="28"/>
          <w:lang w:val="ro-RO"/>
        </w:rPr>
        <w:t xml:space="preserve"> </w:t>
      </w:r>
      <w:r w:rsidRPr="00D314A1">
        <w:rPr>
          <w:rFonts w:ascii="Times New Roman" w:hAnsi="Times New Roman" w:cs="Times New Roman"/>
          <w:sz w:val="28"/>
          <w:szCs w:val="28"/>
          <w:lang w:val="ro-RO"/>
        </w:rPr>
        <w:t>privitoare la flexibilizarea</w:t>
      </w:r>
      <w:r>
        <w:rPr>
          <w:rFonts w:ascii="Times New Roman" w:hAnsi="Times New Roman" w:cs="Times New Roman"/>
          <w:sz w:val="28"/>
          <w:szCs w:val="28"/>
          <w:lang w:val="ro-RO"/>
        </w:rPr>
        <w:t xml:space="preserve"> procesului de transmitere de ca</w:t>
      </w:r>
      <w:r w:rsidRPr="00D314A1">
        <w:rPr>
          <w:rFonts w:ascii="Times New Roman" w:hAnsi="Times New Roman" w:cs="Times New Roman"/>
          <w:sz w:val="28"/>
          <w:szCs w:val="28"/>
          <w:lang w:val="ro-RO"/>
        </w:rPr>
        <w:t>tre beneficiari a Gr</w:t>
      </w:r>
      <w:r>
        <w:rPr>
          <w:rFonts w:ascii="Times New Roman" w:hAnsi="Times New Roman" w:cs="Times New Roman"/>
          <w:sz w:val="28"/>
          <w:szCs w:val="28"/>
          <w:lang w:val="ro-RO"/>
        </w:rPr>
        <w:t>aficului cererilor de pre-finant</w:t>
      </w:r>
      <w:r w:rsidRPr="00D314A1">
        <w:rPr>
          <w:rFonts w:ascii="Times New Roman" w:hAnsi="Times New Roman" w:cs="Times New Roman"/>
          <w:sz w:val="28"/>
          <w:szCs w:val="28"/>
          <w:lang w:val="ro-RO"/>
        </w:rPr>
        <w:t>are/ rambursare/ plată actualizat, prin Modu</w:t>
      </w:r>
      <w:r>
        <w:rPr>
          <w:rFonts w:ascii="Times New Roman" w:hAnsi="Times New Roman" w:cs="Times New Roman"/>
          <w:sz w:val="28"/>
          <w:szCs w:val="28"/>
          <w:lang w:val="ro-RO"/>
        </w:rPr>
        <w:t>lul Comunicare din MYSMIS – sectiunea Financiar;</w:t>
      </w:r>
      <w:r w:rsidRPr="00D314A1">
        <w:rPr>
          <w:rFonts w:ascii="Times New Roman" w:hAnsi="Times New Roman" w:cs="Times New Roman"/>
          <w:sz w:val="28"/>
          <w:szCs w:val="28"/>
          <w:lang w:val="ro-RO"/>
        </w:rPr>
        <w:t xml:space="preserve"> </w:t>
      </w:r>
    </w:p>
    <w:p w:rsidR="00672F4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54E59">
        <w:rPr>
          <w:rFonts w:ascii="Times New Roman" w:hAnsi="Times New Roman" w:cs="Times New Roman"/>
          <w:sz w:val="28"/>
          <w:szCs w:val="28"/>
          <w:lang w:val="ro-RO"/>
        </w:rPr>
        <w:t xml:space="preserve">Discutii/corespondenta </w:t>
      </w:r>
      <w:r>
        <w:rPr>
          <w:rFonts w:ascii="Times New Roman" w:hAnsi="Times New Roman" w:cs="Times New Roman"/>
          <w:sz w:val="28"/>
          <w:szCs w:val="28"/>
          <w:lang w:val="ro-RO"/>
        </w:rPr>
        <w:t>consultanti management proiecte „Eficientizare Energetica Scoala Gimnaziala George Cosbuc”, „Eficientizare Energetica Liceul Tehnologic 1 Mai – Sala de sport”, „Eficientizare Energetica Liceul Tehnologic de Servicii Sfantul Apostol Andrei in Municipiul Ploiesti” ref. Instructiunea AMPOR nr. 182/15.02.2021;</w:t>
      </w:r>
    </w:p>
    <w:p w:rsidR="00672F4E" w:rsidRPr="000C4433"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Sedinta membrii UIP Centru de Excelenta in Afaceri pentru Tinerii Intreprinzatori </w:t>
      </w:r>
      <w:r w:rsidRPr="000C4433">
        <w:rPr>
          <w:rFonts w:ascii="Times New Roman" w:hAnsi="Times New Roman" w:cs="Times New Roman"/>
          <w:sz w:val="28"/>
          <w:szCs w:val="28"/>
          <w:lang w:val="ro-RO"/>
        </w:rPr>
        <w:t xml:space="preserve">(responsabil economic, responsabil tehnic, responsabil achizitii publice, responsabil juridic) ref. situatie obiectiv si lucrari pentru receptie finala; </w:t>
      </w:r>
    </w:p>
    <w:p w:rsidR="00672F4E" w:rsidRPr="00B92623"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456C">
        <w:rPr>
          <w:rFonts w:ascii="Times New Roman" w:hAnsi="Times New Roman" w:cs="Times New Roman"/>
          <w:sz w:val="28"/>
          <w:szCs w:val="28"/>
          <w:lang w:val="ro-RO"/>
        </w:rPr>
        <w:t xml:space="preserve">Draft </w:t>
      </w:r>
      <w:r w:rsidRPr="005C7A2C">
        <w:rPr>
          <w:rFonts w:ascii="Times New Roman" w:hAnsi="Times New Roman" w:cs="Times New Roman"/>
          <w:sz w:val="28"/>
          <w:szCs w:val="28"/>
          <w:lang w:val="ro-RO"/>
        </w:rPr>
        <w:t xml:space="preserve">Nota de fundamentare pentru prevedere bugetara in vederea derularii procedurii de achizitie publica pentru atribuire si contractare servicii si lucrari rest de executat pentru obiectiv Centru de Excelenta in Afaceri pentru Tinerii Intreprinzatori; discutii/corespondenta membrii UIP (responsabil economic, responsabil tehnic, responsabil achizitii publice, responsabil </w:t>
      </w:r>
      <w:r w:rsidRPr="00B92623">
        <w:rPr>
          <w:rFonts w:ascii="Times New Roman" w:hAnsi="Times New Roman" w:cs="Times New Roman"/>
          <w:sz w:val="28"/>
          <w:szCs w:val="28"/>
          <w:lang w:val="ro-RO"/>
        </w:rPr>
        <w:t>juridic);</w:t>
      </w:r>
    </w:p>
    <w:p w:rsidR="00672F4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92623">
        <w:rPr>
          <w:rFonts w:ascii="Times New Roman" w:hAnsi="Times New Roman" w:cs="Times New Roman"/>
          <w:sz w:val="28"/>
          <w:szCs w:val="28"/>
          <w:lang w:val="ro-RO"/>
        </w:rPr>
        <w:t xml:space="preserve">Raport de progres trimestrial proiect „Eficientizare Energetica Scoala Gimnaziala </w:t>
      </w:r>
      <w:r>
        <w:rPr>
          <w:rFonts w:ascii="Times New Roman" w:hAnsi="Times New Roman" w:cs="Times New Roman"/>
          <w:sz w:val="28"/>
          <w:szCs w:val="28"/>
          <w:lang w:val="ro-RO"/>
        </w:rPr>
        <w:t xml:space="preserve">George Cosbuc” pentru ADR Sud Muntenia; discutii/corespondenta ofiter monitorizare ADR Sud Muntenia – notificare </w:t>
      </w:r>
      <w:r>
        <w:rPr>
          <w:rFonts w:ascii="Times New Roman" w:hAnsi="Times New Roman" w:cs="Times New Roman"/>
          <w:sz w:val="28"/>
          <w:szCs w:val="28"/>
          <w:lang w:val="ro-RO"/>
        </w:rPr>
        <w:lastRenderedPageBreak/>
        <w:t>ADR Sud Muntenia; semnare electronica si transmitere documente la ADR Sud Muntenia;</w:t>
      </w:r>
    </w:p>
    <w:p w:rsidR="00672F4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MYSMIS;</w:t>
      </w:r>
    </w:p>
    <w:p w:rsidR="00672F4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Modificare draft notificare nr. 4 la contractul de finantare proiect „Eficientizare Energetica Liceul Tehnologic 1 Mai – Sala de sport” si transmitere consultant management proiect;</w:t>
      </w:r>
    </w:p>
    <w:p w:rsidR="00672F4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24340">
        <w:rPr>
          <w:rFonts w:ascii="Times New Roman" w:hAnsi="Times New Roman" w:cs="Times New Roman"/>
          <w:sz w:val="28"/>
          <w:szCs w:val="28"/>
          <w:lang w:val="ro-RO"/>
        </w:rPr>
        <w:t xml:space="preserve">Discutii/corespondenta </w:t>
      </w:r>
      <w:r>
        <w:rPr>
          <w:rFonts w:ascii="Times New Roman" w:hAnsi="Times New Roman" w:cs="Times New Roman"/>
          <w:sz w:val="28"/>
          <w:szCs w:val="28"/>
          <w:lang w:val="ro-RO"/>
        </w:rPr>
        <w:t>consultant management proiect „Eficientizare Energetica Liceul Tehnologic de Servicii Sfantul Apostol Andrei in Municipiul Ploiesti” – solicitare punct de vedere ref. adresa Serv Juridic-Contencios Contracte pentru Raspuns MLPDA la contestatie Informare plata cerere de rambursare nr. 1;</w:t>
      </w:r>
    </w:p>
    <w:p w:rsidR="00672F4E" w:rsidRPr="00B24340"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BA5A70">
        <w:rPr>
          <w:rFonts w:ascii="Times New Roman" w:hAnsi="Times New Roman" w:cs="Times New Roman"/>
          <w:sz w:val="28"/>
          <w:szCs w:val="28"/>
          <w:lang w:val="ro-RO"/>
        </w:rPr>
        <w:t xml:space="preserve">si transmitere </w:t>
      </w:r>
      <w:r>
        <w:rPr>
          <w:rFonts w:ascii="Times New Roman" w:hAnsi="Times New Roman" w:cs="Times New Roman"/>
          <w:sz w:val="28"/>
          <w:szCs w:val="28"/>
          <w:lang w:val="ro-RO"/>
        </w:rPr>
        <w:t>adresa de raspuns la solicitare Serv Juridic-Contencios Contracte punct de vedere ref. adresa MLPDA la contestatie Informare plata cerere de rambursare nr. 1 proiect „Eficientizare Energetica Liceul Tehnologic de Servicii Sfantul Apostol Andrei in Municipiul Ploiesti”;</w:t>
      </w:r>
    </w:p>
    <w:p w:rsidR="00672F4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sidRPr="008014A1">
        <w:rPr>
          <w:rFonts w:ascii="Times New Roman" w:hAnsi="Times New Roman" w:cs="Times New Roman"/>
          <w:sz w:val="28"/>
          <w:szCs w:val="28"/>
          <w:lang w:val="ro-RO"/>
        </w:rPr>
        <w:t xml:space="preserve">Redactare adresa returnare factura servicii consultanta management proiect „Eficientizare Energetica Liceul </w:t>
      </w:r>
      <w:r w:rsidRPr="000723ED">
        <w:rPr>
          <w:rFonts w:ascii="Times New Roman" w:hAnsi="Times New Roman" w:cs="Times New Roman"/>
          <w:sz w:val="28"/>
          <w:szCs w:val="28"/>
          <w:lang w:val="ro-RO"/>
        </w:rPr>
        <w:t xml:space="preserve">Tehnologic 1 Mai – Sala de sport”; discutii </w:t>
      </w:r>
      <w:r w:rsidRPr="003022DB">
        <w:rPr>
          <w:rFonts w:ascii="Times New Roman" w:hAnsi="Times New Roman" w:cs="Times New Roman"/>
          <w:sz w:val="28"/>
          <w:szCs w:val="28"/>
          <w:lang w:val="ro-RO"/>
        </w:rPr>
        <w:t>responsabil economic;</w:t>
      </w:r>
    </w:p>
    <w:p w:rsidR="00672F4E" w:rsidRPr="000723ED"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723ED">
        <w:rPr>
          <w:rFonts w:ascii="Times New Roman" w:hAnsi="Times New Roman" w:cs="Times New Roman"/>
          <w:sz w:val="28"/>
          <w:szCs w:val="28"/>
          <w:lang w:val="ro-RO"/>
        </w:rPr>
        <w:t>Studiu Fisa de reforme si investitii – Propunere pentru Planul National de Redresare si Rezilienta;</w:t>
      </w:r>
    </w:p>
    <w:p w:rsidR="00672F4E" w:rsidRDefault="00672F4E" w:rsidP="00672F4E">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FB7918">
        <w:rPr>
          <w:rFonts w:ascii="Times New Roman" w:hAnsi="Times New Roman" w:cs="Times New Roman"/>
          <w:sz w:val="28"/>
          <w:szCs w:val="28"/>
          <w:lang w:val="ro-RO"/>
        </w:rPr>
        <w:t>Discutii/corespondenta responsabil financiar si auditor proiect „Eficientizare Energetica Scoala Gimnaziala George Cosbuc”</w:t>
      </w:r>
      <w:r>
        <w:rPr>
          <w:rFonts w:ascii="Times New Roman" w:hAnsi="Times New Roman" w:cs="Times New Roman"/>
          <w:sz w:val="28"/>
          <w:szCs w:val="28"/>
          <w:lang w:val="ro-RO"/>
        </w:rPr>
        <w:t>- transmitere doc. contabile</w:t>
      </w:r>
    </w:p>
    <w:p w:rsidR="00672F4E" w:rsidRPr="00716438"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16438">
        <w:rPr>
          <w:rFonts w:ascii="Times New Roman" w:hAnsi="Times New Roman" w:cs="Times New Roman"/>
          <w:sz w:val="28"/>
          <w:szCs w:val="28"/>
          <w:lang w:val="ro-RO"/>
        </w:rPr>
        <w:t xml:space="preserve">Adresa </w:t>
      </w:r>
      <w:r>
        <w:rPr>
          <w:rFonts w:ascii="Times New Roman" w:hAnsi="Times New Roman" w:cs="Times New Roman"/>
          <w:sz w:val="28"/>
          <w:szCs w:val="28"/>
          <w:lang w:val="ro-RO"/>
        </w:rPr>
        <w:t>Serv. J</w:t>
      </w:r>
      <w:r w:rsidRPr="00716438">
        <w:rPr>
          <w:rFonts w:ascii="Times New Roman" w:hAnsi="Times New Roman" w:cs="Times New Roman"/>
          <w:sz w:val="28"/>
          <w:szCs w:val="28"/>
          <w:lang w:val="ro-RO"/>
        </w:rPr>
        <w:t>uridic</w:t>
      </w:r>
      <w:r>
        <w:rPr>
          <w:rFonts w:ascii="Times New Roman" w:hAnsi="Times New Roman" w:cs="Times New Roman"/>
          <w:sz w:val="28"/>
          <w:szCs w:val="28"/>
          <w:lang w:val="ro-RO"/>
        </w:rPr>
        <w:t xml:space="preserve"> ref.</w:t>
      </w:r>
      <w:r w:rsidRPr="00716438">
        <w:rPr>
          <w:rFonts w:ascii="Times New Roman" w:hAnsi="Times New Roman" w:cs="Times New Roman"/>
          <w:sz w:val="28"/>
          <w:szCs w:val="28"/>
          <w:lang w:val="ro-RO"/>
        </w:rPr>
        <w:t xml:space="preserve"> contestatie C</w:t>
      </w:r>
      <w:r>
        <w:rPr>
          <w:rFonts w:ascii="Times New Roman" w:hAnsi="Times New Roman" w:cs="Times New Roman"/>
          <w:sz w:val="28"/>
          <w:szCs w:val="28"/>
          <w:lang w:val="ro-RO"/>
        </w:rPr>
        <w:t xml:space="preserve">erere </w:t>
      </w:r>
      <w:r w:rsidRPr="00716438">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716438">
        <w:rPr>
          <w:rFonts w:ascii="Times New Roman" w:hAnsi="Times New Roman" w:cs="Times New Roman"/>
          <w:sz w:val="28"/>
          <w:szCs w:val="28"/>
          <w:lang w:val="ro-RO"/>
        </w:rPr>
        <w:t xml:space="preserve">2 </w:t>
      </w:r>
      <w:r>
        <w:rPr>
          <w:rFonts w:ascii="Times New Roman" w:hAnsi="Times New Roman" w:cs="Times New Roman"/>
          <w:sz w:val="28"/>
          <w:szCs w:val="28"/>
          <w:lang w:val="ro-RO"/>
        </w:rPr>
        <w:t>proiect „Eficientizare Energetica Gradinita cu P</w:t>
      </w:r>
      <w:r w:rsidRPr="00716438">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716438">
        <w:rPr>
          <w:rFonts w:ascii="Times New Roman" w:hAnsi="Times New Roman" w:cs="Times New Roman"/>
          <w:sz w:val="28"/>
          <w:szCs w:val="28"/>
          <w:lang w:val="ro-RO"/>
        </w:rPr>
        <w:t>relungit Sf Mucenic Mina</w:t>
      </w:r>
      <w:r>
        <w:rPr>
          <w:rFonts w:ascii="Times New Roman" w:hAnsi="Times New Roman" w:cs="Times New Roman"/>
          <w:sz w:val="28"/>
          <w:szCs w:val="28"/>
          <w:lang w:val="ro-RO"/>
        </w:rPr>
        <w:t>”;</w:t>
      </w:r>
    </w:p>
    <w:p w:rsidR="00672F4E" w:rsidRPr="00716438"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16438">
        <w:rPr>
          <w:rFonts w:ascii="Times New Roman" w:hAnsi="Times New Roman" w:cs="Times New Roman"/>
          <w:sz w:val="28"/>
          <w:szCs w:val="28"/>
          <w:lang w:val="ro-RO"/>
        </w:rPr>
        <w:t xml:space="preserve">Inregistrare rapoarte de activitate </w:t>
      </w:r>
      <w:r>
        <w:rPr>
          <w:rFonts w:ascii="Times New Roman" w:hAnsi="Times New Roman" w:cs="Times New Roman"/>
          <w:sz w:val="28"/>
          <w:szCs w:val="28"/>
          <w:lang w:val="ro-RO"/>
        </w:rPr>
        <w:t xml:space="preserve">SC </w:t>
      </w:r>
      <w:r w:rsidRPr="00716438">
        <w:rPr>
          <w:rFonts w:ascii="Times New Roman" w:hAnsi="Times New Roman" w:cs="Times New Roman"/>
          <w:sz w:val="28"/>
          <w:szCs w:val="28"/>
          <w:lang w:val="ro-RO"/>
        </w:rPr>
        <w:t>SAIR </w:t>
      </w:r>
      <w:r>
        <w:rPr>
          <w:rFonts w:ascii="Times New Roman" w:hAnsi="Times New Roman" w:cs="Times New Roman"/>
          <w:sz w:val="28"/>
          <w:szCs w:val="28"/>
          <w:lang w:val="ro-RO"/>
        </w:rPr>
        <w:t>SOLUTIONS SRL pentru proiect „Eficientizare E</w:t>
      </w:r>
      <w:r w:rsidRPr="00716438">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Program P</w:t>
      </w:r>
      <w:r w:rsidRPr="00716438">
        <w:rPr>
          <w:rFonts w:ascii="Times New Roman" w:hAnsi="Times New Roman" w:cs="Times New Roman"/>
          <w:sz w:val="28"/>
          <w:szCs w:val="28"/>
          <w:lang w:val="ro-RO"/>
        </w:rPr>
        <w:t>relungit ​nr. 23</w:t>
      </w:r>
      <w:r>
        <w:rPr>
          <w:rFonts w:ascii="Times New Roman" w:hAnsi="Times New Roman" w:cs="Times New Roman"/>
          <w:sz w:val="28"/>
          <w:szCs w:val="28"/>
          <w:lang w:val="ro-RO"/>
        </w:rPr>
        <w:t>”;</w:t>
      </w:r>
    </w:p>
    <w:p w:rsidR="00672F4E" w:rsidRPr="00716438"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16438">
        <w:rPr>
          <w:rFonts w:ascii="Times New Roman" w:hAnsi="Times New Roman" w:cs="Times New Roman"/>
          <w:sz w:val="28"/>
          <w:szCs w:val="28"/>
          <w:lang w:val="ro-RO"/>
        </w:rPr>
        <w:t xml:space="preserve">Transmitere catre </w:t>
      </w:r>
      <w:r>
        <w:rPr>
          <w:rFonts w:ascii="Times New Roman" w:hAnsi="Times New Roman" w:cs="Times New Roman"/>
          <w:sz w:val="28"/>
          <w:szCs w:val="28"/>
          <w:lang w:val="ro-RO"/>
        </w:rPr>
        <w:t xml:space="preserve">SC </w:t>
      </w:r>
      <w:r w:rsidRPr="00716438">
        <w:rPr>
          <w:rFonts w:ascii="Times New Roman" w:hAnsi="Times New Roman" w:cs="Times New Roman"/>
          <w:sz w:val="28"/>
          <w:szCs w:val="28"/>
          <w:lang w:val="ro-RO"/>
        </w:rPr>
        <w:t>SAIR </w:t>
      </w:r>
      <w:r>
        <w:rPr>
          <w:rFonts w:ascii="Times New Roman" w:hAnsi="Times New Roman" w:cs="Times New Roman"/>
          <w:sz w:val="28"/>
          <w:szCs w:val="28"/>
          <w:lang w:val="ro-RO"/>
        </w:rPr>
        <w:t>SOLUTIONS SRL</w:t>
      </w:r>
      <w:r w:rsidRPr="00716438">
        <w:rPr>
          <w:rFonts w:ascii="Times New Roman" w:hAnsi="Times New Roman" w:cs="Times New Roman"/>
          <w:sz w:val="28"/>
          <w:szCs w:val="28"/>
          <w:lang w:val="ro-RO"/>
        </w:rPr>
        <w:t xml:space="preserve"> documente contabile in vederea intocmirii C</w:t>
      </w:r>
      <w:r>
        <w:rPr>
          <w:rFonts w:ascii="Times New Roman" w:hAnsi="Times New Roman" w:cs="Times New Roman"/>
          <w:sz w:val="28"/>
          <w:szCs w:val="28"/>
          <w:lang w:val="ro-RO"/>
        </w:rPr>
        <w:t xml:space="preserve">ererii de </w:t>
      </w:r>
      <w:r w:rsidRPr="00716438">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716438">
        <w:rPr>
          <w:rFonts w:ascii="Times New Roman" w:hAnsi="Times New Roman" w:cs="Times New Roman"/>
          <w:sz w:val="28"/>
          <w:szCs w:val="28"/>
          <w:lang w:val="ro-RO"/>
        </w:rPr>
        <w:t>2 proiect </w:t>
      </w:r>
      <w:r>
        <w:rPr>
          <w:rFonts w:ascii="Times New Roman" w:hAnsi="Times New Roman" w:cs="Times New Roman"/>
          <w:sz w:val="28"/>
          <w:szCs w:val="28"/>
          <w:lang w:val="ro-RO"/>
        </w:rPr>
        <w:t>„</w:t>
      </w:r>
      <w:r w:rsidRPr="00716438">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w:t>
      </w:r>
      <w:r w:rsidRPr="00716438">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716438">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716438">
        <w:rPr>
          <w:rFonts w:ascii="Times New Roman" w:hAnsi="Times New Roman" w:cs="Times New Roman"/>
          <w:sz w:val="28"/>
          <w:szCs w:val="28"/>
          <w:lang w:val="ro-RO"/>
        </w:rPr>
        <w:t>relungit ​nr. 23​</w:t>
      </w:r>
      <w:r>
        <w:rPr>
          <w:rFonts w:ascii="Times New Roman" w:hAnsi="Times New Roman" w:cs="Times New Roman"/>
          <w:sz w:val="28"/>
          <w:szCs w:val="28"/>
          <w:lang w:val="ro-RO"/>
        </w:rPr>
        <w:t>”;</w:t>
      </w:r>
    </w:p>
    <w:p w:rsidR="00672F4E" w:rsidRPr="00716438"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16438">
        <w:rPr>
          <w:rFonts w:ascii="Times New Roman" w:hAnsi="Times New Roman" w:cs="Times New Roman"/>
          <w:sz w:val="28"/>
          <w:szCs w:val="28"/>
          <w:lang w:val="ro-RO"/>
        </w:rPr>
        <w:t xml:space="preserve">Adresa returnare factura </w:t>
      </w:r>
      <w:r>
        <w:rPr>
          <w:rFonts w:ascii="Times New Roman" w:hAnsi="Times New Roman" w:cs="Times New Roman"/>
          <w:sz w:val="28"/>
          <w:szCs w:val="28"/>
          <w:lang w:val="ro-RO"/>
        </w:rPr>
        <w:t xml:space="preserve">SC </w:t>
      </w:r>
      <w:r w:rsidRPr="00716438">
        <w:rPr>
          <w:rFonts w:ascii="Times New Roman" w:hAnsi="Times New Roman" w:cs="Times New Roman"/>
          <w:sz w:val="28"/>
          <w:szCs w:val="28"/>
          <w:lang w:val="ro-RO"/>
        </w:rPr>
        <w:t>SAIR </w:t>
      </w:r>
      <w:r>
        <w:rPr>
          <w:rFonts w:ascii="Times New Roman" w:hAnsi="Times New Roman" w:cs="Times New Roman"/>
          <w:sz w:val="28"/>
          <w:szCs w:val="28"/>
          <w:lang w:val="ro-RO"/>
        </w:rPr>
        <w:t xml:space="preserve">SOLUTIONS SRL </w:t>
      </w:r>
      <w:r w:rsidRPr="00716438">
        <w:rPr>
          <w:rFonts w:ascii="Times New Roman" w:hAnsi="Times New Roman" w:cs="Times New Roman"/>
          <w:sz w:val="28"/>
          <w:szCs w:val="28"/>
          <w:lang w:val="ro-RO"/>
        </w:rPr>
        <w:t>proiect </w:t>
      </w:r>
      <w:r>
        <w:rPr>
          <w:rFonts w:ascii="Times New Roman" w:hAnsi="Times New Roman" w:cs="Times New Roman"/>
          <w:sz w:val="28"/>
          <w:szCs w:val="28"/>
          <w:lang w:val="ro-RO"/>
        </w:rPr>
        <w:t>„</w:t>
      </w:r>
      <w:r w:rsidRPr="00716438">
        <w:rPr>
          <w:rFonts w:ascii="Times New Roman" w:hAnsi="Times New Roman" w:cs="Times New Roman"/>
          <w:sz w:val="28"/>
          <w:szCs w:val="28"/>
          <w:lang w:val="ro-RO"/>
        </w:rPr>
        <w:t>Eficientizare energetica Gradinita cu program prelungit ​nr. 23</w:t>
      </w:r>
      <w:r>
        <w:rPr>
          <w:rFonts w:ascii="Times New Roman" w:hAnsi="Times New Roman" w:cs="Times New Roman"/>
          <w:sz w:val="28"/>
          <w:szCs w:val="28"/>
          <w:lang w:val="ro-RO"/>
        </w:rPr>
        <w:t>”;</w:t>
      </w:r>
      <w:r w:rsidRPr="00716438">
        <w:rPr>
          <w:rFonts w:ascii="Times New Roman" w:hAnsi="Times New Roman" w:cs="Times New Roman"/>
          <w:sz w:val="28"/>
          <w:szCs w:val="28"/>
          <w:lang w:val="ro-RO"/>
        </w:rPr>
        <w:t>​​</w:t>
      </w:r>
    </w:p>
    <w:p w:rsidR="00672F4E" w:rsidRPr="00D70939" w:rsidRDefault="00672F4E" w:rsidP="00672F4E">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D70939">
        <w:rPr>
          <w:rFonts w:ascii="Times New Roman" w:hAnsi="Times New Roman" w:cs="Times New Roman"/>
          <w:sz w:val="28"/>
          <w:szCs w:val="28"/>
          <w:lang w:val="ro-RO"/>
        </w:rPr>
        <w:t>​​​​Discutii si corespondenta cu reprezentantii MLPDA privind cererea de plata nr. 1 pentru proiectul “Achizitie mijloace de transport public – troleibuze 12 m, Ploiesti, Tg. Jiu”;</w:t>
      </w:r>
    </w:p>
    <w:p w:rsidR="00672F4E" w:rsidRPr="005C72E4"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C72E4">
        <w:rPr>
          <w:rFonts w:ascii="Times New Roman" w:hAnsi="Times New Roman" w:cs="Times New Roman"/>
          <w:sz w:val="28"/>
          <w:szCs w:val="28"/>
          <w:lang w:val="ro-RO"/>
        </w:rPr>
        <w:t xml:space="preserve">erificare si semnare factura si anexe de la Solaris pentru proiectul </w:t>
      </w:r>
      <w:r>
        <w:rPr>
          <w:rFonts w:ascii="Times New Roman" w:hAnsi="Times New Roman" w:cs="Times New Roman"/>
          <w:sz w:val="28"/>
          <w:szCs w:val="28"/>
          <w:lang w:val="ro-RO"/>
        </w:rPr>
        <w:t>“Achizit</w:t>
      </w:r>
      <w:r w:rsidRPr="005C72E4">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5C72E4">
        <w:rPr>
          <w:rFonts w:ascii="Times New Roman" w:hAnsi="Times New Roman" w:cs="Times New Roman"/>
          <w:sz w:val="28"/>
          <w:szCs w:val="28"/>
          <w:lang w:val="ro-RO"/>
        </w:rPr>
        <w:t>ti, Tg. Jiu”;</w:t>
      </w:r>
    </w:p>
    <w:p w:rsidR="00672F4E" w:rsidRPr="005C72E4"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5C72E4">
        <w:rPr>
          <w:rFonts w:ascii="Times New Roman" w:hAnsi="Times New Roman" w:cs="Times New Roman"/>
          <w:sz w:val="28"/>
          <w:szCs w:val="28"/>
          <w:lang w:val="ro-RO"/>
        </w:rPr>
        <w:t>inalizare formular CP1 pentru proiectul “Achizi</w:t>
      </w:r>
      <w:r>
        <w:rPr>
          <w:rFonts w:ascii="Times New Roman" w:hAnsi="Times New Roman" w:cs="Times New Roman"/>
          <w:sz w:val="28"/>
          <w:szCs w:val="28"/>
          <w:lang w:val="ro-RO"/>
        </w:rPr>
        <w:t>t</w:t>
      </w:r>
      <w:r w:rsidRPr="005C72E4">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5C72E4">
        <w:rPr>
          <w:rFonts w:ascii="Times New Roman" w:hAnsi="Times New Roman" w:cs="Times New Roman"/>
          <w:sz w:val="28"/>
          <w:szCs w:val="28"/>
          <w:lang w:val="ro-RO"/>
        </w:rPr>
        <w:t>ti, Tg. Jiu”;</w:t>
      </w:r>
    </w:p>
    <w:p w:rsidR="00672F4E" w:rsidRPr="005C72E4"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C72E4">
        <w:rPr>
          <w:rFonts w:ascii="Times New Roman" w:hAnsi="Times New Roman" w:cs="Times New Roman"/>
          <w:sz w:val="28"/>
          <w:szCs w:val="28"/>
          <w:lang w:val="ro-RO"/>
        </w:rPr>
        <w:t xml:space="preserve">ompletare documente anexe si opisare CP1 pentru proiectul </w:t>
      </w:r>
      <w:r>
        <w:rPr>
          <w:rFonts w:ascii="Times New Roman" w:hAnsi="Times New Roman" w:cs="Times New Roman"/>
          <w:sz w:val="28"/>
          <w:szCs w:val="28"/>
          <w:lang w:val="ro-RO"/>
        </w:rPr>
        <w:t>“Achizit</w:t>
      </w:r>
      <w:r w:rsidRPr="005C72E4">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5C72E4">
        <w:rPr>
          <w:rFonts w:ascii="Times New Roman" w:hAnsi="Times New Roman" w:cs="Times New Roman"/>
          <w:sz w:val="28"/>
          <w:szCs w:val="28"/>
          <w:lang w:val="ro-RO"/>
        </w:rPr>
        <w:t>ti, Tg. Jiu”;</w:t>
      </w:r>
    </w:p>
    <w:p w:rsidR="00672F4E" w:rsidRPr="005C72E4"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5C72E4">
        <w:rPr>
          <w:rFonts w:ascii="Times New Roman" w:hAnsi="Times New Roman" w:cs="Times New Roman"/>
          <w:sz w:val="28"/>
          <w:szCs w:val="28"/>
          <w:lang w:val="ro-RO"/>
        </w:rPr>
        <w:t>raft raport de progres nr. 7 pentru proiectul „Eficientizare energetica blocuri in Municipiul Ploiesti – Lot 2”;</w:t>
      </w:r>
    </w:p>
    <w:p w:rsidR="00672F4E" w:rsidRPr="005C72E4"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C72E4">
        <w:rPr>
          <w:rFonts w:ascii="Times New Roman" w:hAnsi="Times New Roman" w:cs="Times New Roman"/>
          <w:sz w:val="28"/>
          <w:szCs w:val="28"/>
          <w:lang w:val="ro-RO"/>
        </w:rPr>
        <w:t>raft raport de progres nr. 7 pentru proiectul „Eficientizare energetica blocuri in Municipiul Ploiesti – Lot 1”;</w:t>
      </w:r>
    </w:p>
    <w:p w:rsidR="00672F4E" w:rsidRPr="005C72E4"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5C72E4">
        <w:rPr>
          <w:rFonts w:ascii="Times New Roman" w:hAnsi="Times New Roman" w:cs="Times New Roman"/>
          <w:sz w:val="28"/>
          <w:szCs w:val="28"/>
          <w:lang w:val="ro-RO"/>
        </w:rPr>
        <w:t>Adresa raspuns solicitare primita de la Relatii Publice;</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Finalizare v</w:t>
      </w:r>
      <w:r>
        <w:rPr>
          <w:rFonts w:ascii="Times New Roman" w:hAnsi="Times New Roman" w:cs="Times New Roman"/>
          <w:sz w:val="28"/>
          <w:szCs w:val="28"/>
          <w:lang w:val="ro-RO"/>
        </w:rPr>
        <w:t>erificare adresa de raspuns  la clarifica</w:t>
      </w:r>
      <w:r w:rsidRPr="00D86086">
        <w:rPr>
          <w:rFonts w:ascii="Times New Roman" w:hAnsi="Times New Roman" w:cs="Times New Roman"/>
          <w:sz w:val="28"/>
          <w:szCs w:val="28"/>
          <w:lang w:val="ro-RO"/>
        </w:rPr>
        <w:t>rile solicitate de ADR Sud Muntenia  la Proiectul Tehnic la proiectul „Eficientizare consumuri energetice in municipiul Ploie</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ti – sistem iluminat public traseu tramvai 102” –</w:t>
      </w:r>
      <w:r>
        <w:rPr>
          <w:rFonts w:ascii="Times New Roman" w:hAnsi="Times New Roman" w:cs="Times New Roman"/>
          <w:sz w:val="28"/>
          <w:szCs w:val="28"/>
          <w:lang w:val="ro-RO"/>
        </w:rPr>
        <w:t xml:space="preserve"> </w:t>
      </w:r>
      <w:r w:rsidRPr="00D86086">
        <w:rPr>
          <w:rFonts w:ascii="Times New Roman" w:hAnsi="Times New Roman" w:cs="Times New Roman"/>
          <w:sz w:val="28"/>
          <w:szCs w:val="28"/>
          <w:lang w:val="ro-RO"/>
        </w:rPr>
        <w:t>semnare electronica adresa si comunicare primita din platforma MySmis – transmitere management</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i</w:t>
      </w:r>
      <w:r w:rsidRPr="00D86086">
        <w:rPr>
          <w:rFonts w:ascii="Times New Roman" w:hAnsi="Times New Roman" w:cs="Times New Roman"/>
          <w:sz w:val="28"/>
          <w:szCs w:val="28"/>
          <w:lang w:val="ro-RO"/>
        </w:rPr>
        <w:t>n mediul on – line obiect de activitate  al Asocia</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 xml:space="preserve">iei de </w:t>
      </w:r>
      <w:r>
        <w:rPr>
          <w:rFonts w:ascii="Times New Roman" w:hAnsi="Times New Roman" w:cs="Times New Roman"/>
          <w:sz w:val="28"/>
          <w:szCs w:val="28"/>
          <w:lang w:val="ro-RO"/>
        </w:rPr>
        <w:t>Investit</w:t>
      </w:r>
      <w:r w:rsidRPr="00D86086">
        <w:rPr>
          <w:rFonts w:ascii="Times New Roman" w:hAnsi="Times New Roman" w:cs="Times New Roman"/>
          <w:sz w:val="28"/>
          <w:szCs w:val="28"/>
          <w:lang w:val="ro-RO"/>
        </w:rPr>
        <w:t xml:space="preserve">ii </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i Dezvoltare a Rom</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 xml:space="preserve">niei – </w:t>
      </w:r>
      <w:r>
        <w:rPr>
          <w:rFonts w:ascii="Times New Roman" w:hAnsi="Times New Roman" w:cs="Times New Roman"/>
          <w:sz w:val="28"/>
          <w:szCs w:val="28"/>
          <w:lang w:val="ro-RO"/>
        </w:rPr>
        <w:t>discut</w:t>
      </w:r>
      <w:r w:rsidRPr="00D86086">
        <w:rPr>
          <w:rFonts w:ascii="Times New Roman" w:hAnsi="Times New Roman" w:cs="Times New Roman"/>
          <w:sz w:val="28"/>
          <w:szCs w:val="28"/>
          <w:lang w:val="ro-RO"/>
        </w:rPr>
        <w:t>ii cu pre</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edintele si cu responsabil informatica pentru luare in evidenta pe site-ul UAT Municipiul Ploie</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ti</w:t>
      </w:r>
      <w:r>
        <w:rPr>
          <w:rFonts w:ascii="Times New Roman" w:hAnsi="Times New Roman" w:cs="Times New Roman"/>
          <w:sz w:val="28"/>
          <w:szCs w:val="28"/>
          <w:lang w:val="ro-RO"/>
        </w:rPr>
        <w:t xml:space="preserve"> – solicitare statut asociat</w:t>
      </w:r>
      <w:r w:rsidRPr="00D86086">
        <w:rPr>
          <w:rFonts w:ascii="Times New Roman" w:hAnsi="Times New Roman" w:cs="Times New Roman"/>
          <w:sz w:val="28"/>
          <w:szCs w:val="28"/>
          <w:lang w:val="ro-RO"/>
        </w:rPr>
        <w:t>ie si consim</w:t>
      </w:r>
      <w:r>
        <w:rPr>
          <w:rFonts w:ascii="Times New Roman" w:hAnsi="Times New Roman" w:cs="Times New Roman"/>
          <w:sz w:val="28"/>
          <w:szCs w:val="28"/>
          <w:lang w:val="ro-RO"/>
        </w:rPr>
        <w:t>tama</w:t>
      </w:r>
      <w:r w:rsidRPr="00D86086">
        <w:rPr>
          <w:rFonts w:ascii="Times New Roman" w:hAnsi="Times New Roman" w:cs="Times New Roman"/>
          <w:sz w:val="28"/>
          <w:szCs w:val="28"/>
          <w:lang w:val="ro-RO"/>
        </w:rPr>
        <w:t>nt prelucrare date personale</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 xml:space="preserve">Completare Raport de progres nr 4 pentru proiectul „Eficientizare consumuri energetice </w:t>
      </w:r>
      <w:r>
        <w:rPr>
          <w:rFonts w:ascii="Times New Roman" w:hAnsi="Times New Roman" w:cs="Times New Roman"/>
          <w:sz w:val="28"/>
          <w:szCs w:val="28"/>
          <w:lang w:val="ro-RO"/>
        </w:rPr>
        <w:t>in municipiul Ploies</w:t>
      </w:r>
      <w:r w:rsidRPr="00D86086">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 xml:space="preserve"> – transmitere ca</w:t>
      </w:r>
      <w:r w:rsidRPr="00D86086">
        <w:rPr>
          <w:rFonts w:ascii="Times New Roman" w:hAnsi="Times New Roman" w:cs="Times New Roman"/>
          <w:sz w:val="28"/>
          <w:szCs w:val="28"/>
          <w:lang w:val="ro-RO"/>
        </w:rPr>
        <w:t>tre managementul proiectului complet</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ri suplimentare – discu</w:t>
      </w:r>
      <w:r>
        <w:rPr>
          <w:rFonts w:ascii="Times New Roman" w:hAnsi="Times New Roman" w:cs="Times New Roman"/>
          <w:sz w:val="28"/>
          <w:szCs w:val="28"/>
          <w:lang w:val="ro-RO"/>
        </w:rPr>
        <w:t>tii cu ofit</w:t>
      </w:r>
      <w:r w:rsidRPr="00D86086">
        <w:rPr>
          <w:rFonts w:ascii="Times New Roman" w:hAnsi="Times New Roman" w:cs="Times New Roman"/>
          <w:sz w:val="28"/>
          <w:szCs w:val="28"/>
          <w:lang w:val="ro-RO"/>
        </w:rPr>
        <w:t>erul de proiect ADR Sud Muntenia</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D86086">
        <w:rPr>
          <w:rFonts w:ascii="Times New Roman" w:hAnsi="Times New Roman" w:cs="Times New Roman"/>
          <w:sz w:val="28"/>
          <w:szCs w:val="28"/>
          <w:lang w:val="ro-RO"/>
        </w:rPr>
        <w:t xml:space="preserve">erificare </w:t>
      </w:r>
      <w:r>
        <w:rPr>
          <w:rFonts w:ascii="Times New Roman" w:hAnsi="Times New Roman" w:cs="Times New Roman"/>
          <w:sz w:val="28"/>
          <w:szCs w:val="28"/>
          <w:lang w:val="ro-RO"/>
        </w:rPr>
        <w:t xml:space="preserve">cinci </w:t>
      </w:r>
      <w:r w:rsidRPr="00D86086">
        <w:rPr>
          <w:rFonts w:ascii="Times New Roman" w:hAnsi="Times New Roman" w:cs="Times New Roman"/>
          <w:sz w:val="28"/>
          <w:szCs w:val="28"/>
          <w:lang w:val="ro-RO"/>
        </w:rPr>
        <w:t>oferte pentru achizi</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ia servici</w:t>
      </w:r>
      <w:r>
        <w:rPr>
          <w:rFonts w:ascii="Times New Roman" w:hAnsi="Times New Roman" w:cs="Times New Roman"/>
          <w:sz w:val="28"/>
          <w:szCs w:val="28"/>
          <w:lang w:val="ro-RO"/>
        </w:rPr>
        <w:t xml:space="preserve">i </w:t>
      </w:r>
      <w:r w:rsidRPr="00D86086">
        <w:rPr>
          <w:rFonts w:ascii="Times New Roman" w:hAnsi="Times New Roman" w:cs="Times New Roman"/>
          <w:sz w:val="28"/>
          <w:szCs w:val="28"/>
          <w:lang w:val="ro-RO"/>
        </w:rPr>
        <w:t xml:space="preserve">de </w:t>
      </w:r>
      <w:r>
        <w:rPr>
          <w:rFonts w:ascii="Times New Roman" w:hAnsi="Times New Roman" w:cs="Times New Roman"/>
          <w:sz w:val="28"/>
          <w:szCs w:val="28"/>
          <w:lang w:val="ro-RO"/>
        </w:rPr>
        <w:t xml:space="preserve">consultanta </w:t>
      </w:r>
      <w:r w:rsidRPr="00D86086">
        <w:rPr>
          <w:rFonts w:ascii="Times New Roman" w:hAnsi="Times New Roman" w:cs="Times New Roman"/>
          <w:sz w:val="28"/>
          <w:szCs w:val="28"/>
          <w:lang w:val="ro-RO"/>
        </w:rPr>
        <w:t>management proiect pentru proiectul „A</w:t>
      </w:r>
      <w:r>
        <w:rPr>
          <w:rFonts w:ascii="Times New Roman" w:hAnsi="Times New Roman" w:cs="Times New Roman"/>
          <w:sz w:val="28"/>
          <w:szCs w:val="28"/>
          <w:lang w:val="ro-RO"/>
        </w:rPr>
        <w:t>sigurarea mobilitat</w:t>
      </w:r>
      <w:r w:rsidRPr="00D86086">
        <w:rPr>
          <w:rFonts w:ascii="Times New Roman" w:hAnsi="Times New Roman" w:cs="Times New Roman"/>
          <w:sz w:val="28"/>
          <w:szCs w:val="28"/>
          <w:lang w:val="ro-RO"/>
        </w:rPr>
        <w:t>ii traficului prin prelungirea leg</w:t>
      </w:r>
      <w:r>
        <w:rPr>
          <w:rFonts w:ascii="Times New Roman" w:hAnsi="Times New Roman" w:cs="Times New Roman" w:hint="eastAsia"/>
          <w:sz w:val="28"/>
          <w:szCs w:val="28"/>
          <w:lang w:val="ro-RO"/>
        </w:rPr>
        <w:t>a</w:t>
      </w:r>
      <w:r w:rsidRPr="00D86086">
        <w:rPr>
          <w:rFonts w:ascii="Times New Roman" w:hAnsi="Times New Roman" w:cs="Times New Roman"/>
          <w:sz w:val="28"/>
          <w:szCs w:val="28"/>
          <w:lang w:val="ro-RO"/>
        </w:rPr>
        <w:t xml:space="preserve">turii rutiere </w:t>
      </w:r>
      <w:r>
        <w:rPr>
          <w:rFonts w:ascii="Times New Roman" w:hAnsi="Times New Roman" w:cs="Times New Roman" w:hint="eastAsia"/>
          <w:sz w:val="28"/>
          <w:szCs w:val="28"/>
          <w:lang w:val="ro-RO"/>
        </w:rPr>
        <w:t>s</w:t>
      </w:r>
      <w:r w:rsidRPr="00D86086">
        <w:rPr>
          <w:rFonts w:ascii="Times New Roman" w:hAnsi="Times New Roman" w:cs="Times New Roman"/>
          <w:sz w:val="28"/>
          <w:szCs w:val="28"/>
          <w:lang w:val="ro-RO"/>
        </w:rPr>
        <w:t xml:space="preserve">i de transport public </w:t>
      </w:r>
      <w:r>
        <w:rPr>
          <w:rFonts w:ascii="Times New Roman" w:hAnsi="Times New Roman" w:cs="Times New Roman" w:hint="eastAsia"/>
          <w:sz w:val="28"/>
          <w:szCs w:val="28"/>
          <w:lang w:val="ro-RO"/>
        </w:rPr>
        <w:t>i</w:t>
      </w:r>
      <w:r w:rsidRPr="00D86086">
        <w:rPr>
          <w:rFonts w:ascii="Times New Roman" w:hAnsi="Times New Roman" w:cs="Times New Roman"/>
          <w:sz w:val="28"/>
          <w:szCs w:val="28"/>
          <w:lang w:val="ro-RO"/>
        </w:rPr>
        <w:t xml:space="preserve">ntre Gara de Sud </w:t>
      </w:r>
      <w:r>
        <w:rPr>
          <w:rFonts w:ascii="Times New Roman" w:hAnsi="Times New Roman" w:cs="Times New Roman" w:hint="eastAsia"/>
          <w:sz w:val="28"/>
          <w:szCs w:val="28"/>
          <w:lang w:val="ro-RO"/>
        </w:rPr>
        <w:t>s</w:t>
      </w:r>
      <w:r w:rsidRPr="00D86086">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D86086">
        <w:rPr>
          <w:rFonts w:ascii="Times New Roman" w:hAnsi="Times New Roman" w:cs="Times New Roman"/>
          <w:sz w:val="28"/>
          <w:szCs w:val="28"/>
          <w:lang w:val="ro-RO"/>
        </w:rPr>
        <w:t>ii), inclusiv lucr</w:t>
      </w:r>
      <w:r>
        <w:rPr>
          <w:rFonts w:ascii="Times New Roman" w:hAnsi="Times New Roman" w:cs="Times New Roman" w:hint="eastAsia"/>
          <w:sz w:val="28"/>
          <w:szCs w:val="28"/>
          <w:lang w:val="ro-RO"/>
        </w:rPr>
        <w:t>a</w:t>
      </w:r>
      <w:r w:rsidRPr="00D86086">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 xml:space="preserve">rilor </w:t>
      </w:r>
      <w:r w:rsidRPr="00D86086">
        <w:rPr>
          <w:rFonts w:ascii="Times New Roman" w:hAnsi="Times New Roman" w:cs="Times New Roman" w:hint="eastAsia"/>
          <w:sz w:val="28"/>
          <w:szCs w:val="28"/>
          <w:lang w:val="ro-RO"/>
        </w:rPr>
        <w:t>–</w:t>
      </w:r>
      <w:r w:rsidRPr="00D86086">
        <w:rPr>
          <w:rFonts w:ascii="Times New Roman" w:hAnsi="Times New Roman" w:cs="Times New Roman"/>
          <w:sz w:val="28"/>
          <w:szCs w:val="28"/>
          <w:lang w:val="ro-RO"/>
        </w:rPr>
        <w:t xml:space="preserve"> Etapa I”</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Verificare informa</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ii referitoare la etapa CAE si ETF pentru proiectul „Asigurarea mobilit</w:t>
      </w:r>
      <w:r>
        <w:rPr>
          <w:rFonts w:ascii="Times New Roman" w:hAnsi="Times New Roman" w:cs="Times New Roman"/>
          <w:sz w:val="28"/>
          <w:szCs w:val="28"/>
          <w:lang w:val="ro-RO"/>
        </w:rPr>
        <w:t>at</w:t>
      </w:r>
      <w:r w:rsidRPr="00D86086">
        <w:rPr>
          <w:rFonts w:ascii="Times New Roman" w:hAnsi="Times New Roman" w:cs="Times New Roman"/>
          <w:sz w:val="28"/>
          <w:szCs w:val="28"/>
          <w:lang w:val="ro-RO"/>
        </w:rPr>
        <w:t>ii traficului prin prelungirea leg</w:t>
      </w:r>
      <w:r>
        <w:rPr>
          <w:rFonts w:ascii="Times New Roman" w:hAnsi="Times New Roman" w:cs="Times New Roman" w:hint="eastAsia"/>
          <w:sz w:val="28"/>
          <w:szCs w:val="28"/>
          <w:lang w:val="ro-RO"/>
        </w:rPr>
        <w:t>a</w:t>
      </w:r>
      <w:r w:rsidRPr="00D86086">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 xml:space="preserve">i de transport public </w:t>
      </w:r>
      <w:r>
        <w:rPr>
          <w:rFonts w:ascii="Times New Roman" w:hAnsi="Times New Roman" w:cs="Times New Roman" w:hint="eastAsia"/>
          <w:sz w:val="28"/>
          <w:szCs w:val="28"/>
          <w:lang w:val="ro-RO"/>
        </w:rPr>
        <w:t>i</w:t>
      </w:r>
      <w:r w:rsidRPr="00D86086">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 xml:space="preserve">i Gara de Vest (strada </w:t>
      </w:r>
      <w:r>
        <w:rPr>
          <w:rFonts w:ascii="Times New Roman" w:hAnsi="Times New Roman" w:cs="Times New Roman"/>
          <w:sz w:val="28"/>
          <w:szCs w:val="28"/>
          <w:lang w:val="ro-RO"/>
        </w:rPr>
        <w:t>Libertat</w:t>
      </w:r>
      <w:r w:rsidRPr="00D86086">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D86086">
        <w:rPr>
          <w:rFonts w:ascii="Times New Roman" w:hAnsi="Times New Roman" w:cs="Times New Roman"/>
          <w:sz w:val="28"/>
          <w:szCs w:val="28"/>
          <w:lang w:val="ro-RO"/>
        </w:rPr>
        <w:t>elor g</w:t>
      </w:r>
      <w:r>
        <w:rPr>
          <w:rFonts w:ascii="Times New Roman" w:hAnsi="Times New Roman" w:cs="Times New Roman" w:hint="eastAsia"/>
          <w:sz w:val="28"/>
          <w:szCs w:val="28"/>
          <w:lang w:val="ro-RO"/>
        </w:rPr>
        <w:t>a</w:t>
      </w:r>
      <w:r w:rsidRPr="00D86086">
        <w:rPr>
          <w:rFonts w:ascii="Times New Roman" w:hAnsi="Times New Roman" w:cs="Times New Roman"/>
          <w:sz w:val="28"/>
          <w:szCs w:val="28"/>
          <w:lang w:val="ro-RO"/>
        </w:rPr>
        <w:t xml:space="preserve">rilor </w:t>
      </w:r>
      <w:r w:rsidRPr="00D86086">
        <w:rPr>
          <w:rFonts w:ascii="Times New Roman" w:hAnsi="Times New Roman" w:cs="Times New Roman" w:hint="eastAsia"/>
          <w:sz w:val="28"/>
          <w:szCs w:val="28"/>
          <w:lang w:val="ro-RO"/>
        </w:rPr>
        <w:t>–</w:t>
      </w:r>
      <w:r w:rsidRPr="00D86086">
        <w:rPr>
          <w:rFonts w:ascii="Times New Roman" w:hAnsi="Times New Roman" w:cs="Times New Roman"/>
          <w:sz w:val="28"/>
          <w:szCs w:val="28"/>
          <w:lang w:val="ro-RO"/>
        </w:rPr>
        <w:t xml:space="preserve"> Etapa I</w:t>
      </w:r>
      <w:r>
        <w:rPr>
          <w:rFonts w:ascii="Times New Roman" w:hAnsi="Times New Roman" w:cs="Times New Roman"/>
          <w:sz w:val="28"/>
          <w:szCs w:val="28"/>
          <w:lang w:val="ro-RO"/>
        </w:rPr>
        <w:t xml:space="preserve"> s</w:t>
      </w:r>
      <w:r w:rsidRPr="00D86086">
        <w:rPr>
          <w:rFonts w:ascii="Times New Roman" w:hAnsi="Times New Roman" w:cs="Times New Roman"/>
          <w:sz w:val="28"/>
          <w:szCs w:val="28"/>
          <w:lang w:val="ro-RO"/>
        </w:rPr>
        <w:t>i Etapa II” pentru raportul de activitate</w:t>
      </w:r>
      <w:r>
        <w:rPr>
          <w:rFonts w:ascii="Times New Roman" w:hAnsi="Times New Roman" w:cs="Times New Roman"/>
          <w:sz w:val="28"/>
          <w:szCs w:val="28"/>
          <w:lang w:val="ro-RO"/>
        </w:rPr>
        <w:t xml:space="preserve"> pentru asistenta tehnica</w:t>
      </w:r>
      <w:r w:rsidRPr="00D86086">
        <w:rPr>
          <w:rFonts w:ascii="Times New Roman" w:hAnsi="Times New Roman" w:cs="Times New Roman"/>
          <w:sz w:val="28"/>
          <w:szCs w:val="28"/>
          <w:lang w:val="ro-RO"/>
        </w:rPr>
        <w:t xml:space="preserve"> acordata de </w:t>
      </w:r>
      <w:r>
        <w:rPr>
          <w:rFonts w:ascii="Times New Roman" w:hAnsi="Times New Roman" w:cs="Times New Roman"/>
          <w:sz w:val="28"/>
          <w:szCs w:val="28"/>
          <w:lang w:val="ro-RO"/>
        </w:rPr>
        <w:t xml:space="preserve">SC </w:t>
      </w:r>
      <w:r w:rsidRPr="00D86086">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672F4E" w:rsidRPr="006D5887"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 xml:space="preserve">Deplasare la </w:t>
      </w:r>
      <w:r>
        <w:rPr>
          <w:rFonts w:ascii="Times New Roman" w:hAnsi="Times New Roman" w:cs="Times New Roman"/>
          <w:sz w:val="28"/>
          <w:szCs w:val="28"/>
          <w:lang w:val="ro-RO"/>
        </w:rPr>
        <w:t>Directia Administrat</w:t>
      </w:r>
      <w:r w:rsidRPr="00D86086">
        <w:rPr>
          <w:rFonts w:ascii="Times New Roman" w:hAnsi="Times New Roman" w:cs="Times New Roman"/>
          <w:sz w:val="28"/>
          <w:szCs w:val="28"/>
          <w:lang w:val="ro-RO"/>
        </w:rPr>
        <w:t>ie Publica, Juridic- Contencios, Ach</w:t>
      </w:r>
      <w:r>
        <w:rPr>
          <w:rFonts w:ascii="Times New Roman" w:hAnsi="Times New Roman" w:cs="Times New Roman"/>
          <w:sz w:val="28"/>
          <w:szCs w:val="28"/>
          <w:lang w:val="ro-RO"/>
        </w:rPr>
        <w:t>izit</w:t>
      </w:r>
      <w:r w:rsidRPr="00D86086">
        <w:rPr>
          <w:rFonts w:ascii="Times New Roman" w:hAnsi="Times New Roman" w:cs="Times New Roman"/>
          <w:sz w:val="28"/>
          <w:szCs w:val="28"/>
          <w:lang w:val="ro-RO"/>
        </w:rPr>
        <w:t>ii Publice, Contracte – discu</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ii referitoare la adresa de contestare a m</w:t>
      </w:r>
      <w:r>
        <w:rPr>
          <w:rFonts w:ascii="Times New Roman" w:hAnsi="Times New Roman" w:cs="Times New Roman"/>
          <w:sz w:val="28"/>
          <w:szCs w:val="28"/>
          <w:lang w:val="ro-RO"/>
        </w:rPr>
        <w:t>asurilor dispuse prin Notifica</w:t>
      </w:r>
      <w:r w:rsidRPr="00D86086">
        <w:rPr>
          <w:rFonts w:ascii="Times New Roman" w:hAnsi="Times New Roman" w:cs="Times New Roman"/>
          <w:sz w:val="28"/>
          <w:szCs w:val="28"/>
          <w:lang w:val="ro-RO"/>
        </w:rPr>
        <w:t>rile de autorizare a cererilor de rambursare nr 1 pentru proiectul „Efic</w:t>
      </w:r>
      <w:r>
        <w:rPr>
          <w:rFonts w:ascii="Times New Roman" w:hAnsi="Times New Roman" w:cs="Times New Roman"/>
          <w:sz w:val="28"/>
          <w:szCs w:val="28"/>
          <w:lang w:val="ro-RO"/>
        </w:rPr>
        <w:t>ientizare consumuri energetice i</w:t>
      </w:r>
      <w:r w:rsidRPr="00D86086">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ti – sistem iluminat public traseu tram</w:t>
      </w:r>
      <w:r w:rsidRPr="006D5887">
        <w:rPr>
          <w:rFonts w:ascii="Times New Roman" w:hAnsi="Times New Roman" w:cs="Times New Roman"/>
          <w:sz w:val="28"/>
          <w:szCs w:val="28"/>
          <w:lang w:val="ro-RO"/>
        </w:rPr>
        <w:t>vai 101” – transmitere raspuns in format electronic la MLPDA;</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D5887">
        <w:rPr>
          <w:rFonts w:ascii="Times New Roman" w:hAnsi="Times New Roman" w:cs="Times New Roman"/>
          <w:sz w:val="28"/>
          <w:szCs w:val="28"/>
          <w:lang w:val="ro-RO"/>
        </w:rPr>
        <w:t>Modificare R</w:t>
      </w:r>
      <w:r w:rsidRPr="00D86086">
        <w:rPr>
          <w:rFonts w:ascii="Times New Roman" w:hAnsi="Times New Roman" w:cs="Times New Roman"/>
          <w:sz w:val="28"/>
          <w:szCs w:val="28"/>
          <w:lang w:val="ro-RO"/>
        </w:rPr>
        <w:t>aport de progres nr. 4 pentru proiectul „Eficientizare consumuri energetice in municipiul Ploie</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 xml:space="preserve"> conform instructiunilor ofit</w:t>
      </w:r>
      <w:r w:rsidRPr="00D86086">
        <w:rPr>
          <w:rFonts w:ascii="Times New Roman" w:hAnsi="Times New Roman" w:cs="Times New Roman"/>
          <w:sz w:val="28"/>
          <w:szCs w:val="28"/>
          <w:lang w:val="ro-RO"/>
        </w:rPr>
        <w:t>erului de proiect ADR Sud Muntenia</w:t>
      </w:r>
      <w:r>
        <w:rPr>
          <w:rFonts w:ascii="Times New Roman" w:hAnsi="Times New Roman" w:cs="Times New Roman"/>
          <w:sz w:val="28"/>
          <w:szCs w:val="28"/>
          <w:lang w:val="ro-RO"/>
        </w:rPr>
        <w:t xml:space="preserve">; </w:t>
      </w:r>
      <w:r w:rsidRPr="00D86086">
        <w:rPr>
          <w:rFonts w:ascii="Times New Roman" w:hAnsi="Times New Roman" w:cs="Times New Roman"/>
          <w:sz w:val="28"/>
          <w:szCs w:val="28"/>
          <w:lang w:val="ro-RO"/>
        </w:rPr>
        <w:t>semnare electronic</w:t>
      </w:r>
      <w:r>
        <w:rPr>
          <w:rFonts w:ascii="Times New Roman" w:hAnsi="Times New Roman" w:cs="Times New Roman"/>
          <w:sz w:val="28"/>
          <w:szCs w:val="28"/>
          <w:lang w:val="ro-RO"/>
        </w:rPr>
        <w:t xml:space="preserve">a documente si </w:t>
      </w:r>
      <w:r w:rsidRPr="00D86086">
        <w:rPr>
          <w:rFonts w:ascii="Times New Roman" w:hAnsi="Times New Roman" w:cs="Times New Roman"/>
          <w:sz w:val="28"/>
          <w:szCs w:val="28"/>
          <w:lang w:val="ro-RO"/>
        </w:rPr>
        <w:t>transmitere ofiter de proiect ADR Sud Muntenia</w:t>
      </w:r>
      <w:r>
        <w:rPr>
          <w:rFonts w:ascii="Times New Roman" w:hAnsi="Times New Roman" w:cs="Times New Roman"/>
          <w:sz w:val="28"/>
          <w:szCs w:val="28"/>
          <w:lang w:val="ro-RO"/>
        </w:rPr>
        <w:t>;</w:t>
      </w:r>
      <w:r w:rsidRPr="006D5887">
        <w:rPr>
          <w:rFonts w:ascii="Times New Roman" w:hAnsi="Times New Roman" w:cs="Times New Roman"/>
          <w:sz w:val="28"/>
          <w:szCs w:val="28"/>
          <w:lang w:val="ro-RO"/>
        </w:rPr>
        <w:t xml:space="preserve"> </w:t>
      </w:r>
      <w:r>
        <w:rPr>
          <w:rFonts w:ascii="Times New Roman" w:hAnsi="Times New Roman" w:cs="Times New Roman"/>
          <w:sz w:val="28"/>
          <w:szCs w:val="28"/>
          <w:lang w:val="ro-RO"/>
        </w:rPr>
        <w:lastRenderedPageBreak/>
        <w:t>discutii si corespondenta</w:t>
      </w:r>
      <w:r w:rsidRPr="00D86086">
        <w:rPr>
          <w:rFonts w:ascii="Times New Roman" w:hAnsi="Times New Roman" w:cs="Times New Roman"/>
          <w:sz w:val="28"/>
          <w:szCs w:val="28"/>
          <w:lang w:val="ro-RO"/>
        </w:rPr>
        <w:t xml:space="preserve"> cu ofi</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erul de proiect ADR Sud Muntenia – confirmare vizită de monitorizare</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Adresa de ra</w:t>
      </w:r>
      <w:r w:rsidRPr="00D86086">
        <w:rPr>
          <w:rFonts w:ascii="Times New Roman" w:hAnsi="Times New Roman" w:cs="Times New Roman"/>
          <w:sz w:val="28"/>
          <w:szCs w:val="28"/>
          <w:lang w:val="ro-RO"/>
        </w:rPr>
        <w:t>spuns c</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tre Ministerul Finan</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 xml:space="preserve">elor Publice, </w:t>
      </w:r>
      <w:r>
        <w:rPr>
          <w:rFonts w:ascii="Times New Roman" w:hAnsi="Times New Roman" w:cs="Times New Roman"/>
          <w:sz w:val="28"/>
          <w:szCs w:val="28"/>
          <w:lang w:val="ro-RO"/>
        </w:rPr>
        <w:t>Direct</w:t>
      </w:r>
      <w:r w:rsidRPr="00D86086">
        <w:rPr>
          <w:rFonts w:ascii="Times New Roman" w:hAnsi="Times New Roman" w:cs="Times New Roman"/>
          <w:sz w:val="28"/>
          <w:szCs w:val="28"/>
          <w:lang w:val="ro-RO"/>
        </w:rPr>
        <w:t>ia General</w:t>
      </w:r>
      <w:r>
        <w:rPr>
          <w:rFonts w:ascii="Times New Roman" w:hAnsi="Times New Roman" w:cs="Times New Roman"/>
          <w:sz w:val="28"/>
          <w:szCs w:val="28"/>
          <w:lang w:val="ro-RO"/>
        </w:rPr>
        <w:t>a Regionala a Finant</w:t>
      </w:r>
      <w:r w:rsidRPr="00D86086">
        <w:rPr>
          <w:rFonts w:ascii="Times New Roman" w:hAnsi="Times New Roman" w:cs="Times New Roman"/>
          <w:sz w:val="28"/>
          <w:szCs w:val="28"/>
          <w:lang w:val="ro-RO"/>
        </w:rPr>
        <w:t>elor Publice Ploie</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ti privind situa</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 xml:space="preserve">ia </w:t>
      </w:r>
      <w:r>
        <w:rPr>
          <w:rFonts w:ascii="Times New Roman" w:hAnsi="Times New Roman" w:cs="Times New Roman"/>
          <w:sz w:val="28"/>
          <w:szCs w:val="28"/>
          <w:lang w:val="ro-RO"/>
        </w:rPr>
        <w:t>asociat</w:t>
      </w:r>
      <w:r w:rsidRPr="00D86086">
        <w:rPr>
          <w:rFonts w:ascii="Times New Roman" w:hAnsi="Times New Roman" w:cs="Times New Roman"/>
          <w:sz w:val="28"/>
          <w:szCs w:val="28"/>
          <w:lang w:val="ro-RO"/>
        </w:rPr>
        <w:t>iilor</w:t>
      </w:r>
      <w:r>
        <w:rPr>
          <w:rFonts w:ascii="Times New Roman" w:hAnsi="Times New Roman" w:cs="Times New Roman"/>
          <w:sz w:val="28"/>
          <w:szCs w:val="28"/>
          <w:lang w:val="ro-RO"/>
        </w:rPr>
        <w:t xml:space="preserve"> de dezvoltare intercomunitară i</w:t>
      </w:r>
      <w:r w:rsidRPr="00D86086">
        <w:rPr>
          <w:rFonts w:ascii="Times New Roman" w:hAnsi="Times New Roman" w:cs="Times New Roman"/>
          <w:sz w:val="28"/>
          <w:szCs w:val="28"/>
          <w:lang w:val="ro-RO"/>
        </w:rPr>
        <w:t>nfiin</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ate</w:t>
      </w:r>
      <w:r>
        <w:rPr>
          <w:rFonts w:ascii="Times New Roman" w:hAnsi="Times New Roman" w:cs="Times New Roman"/>
          <w:sz w:val="28"/>
          <w:szCs w:val="28"/>
          <w:lang w:val="ro-RO"/>
        </w:rPr>
        <w:t xml:space="preserve"> conform O.G. nr. 26/2000, de catre unitat</w:t>
      </w:r>
      <w:r w:rsidRPr="00D86086">
        <w:rPr>
          <w:rFonts w:ascii="Times New Roman" w:hAnsi="Times New Roman" w:cs="Times New Roman"/>
          <w:sz w:val="28"/>
          <w:szCs w:val="28"/>
          <w:lang w:val="ro-RO"/>
        </w:rPr>
        <w:t>ile adm</w:t>
      </w:r>
      <w:r>
        <w:rPr>
          <w:rFonts w:ascii="Times New Roman" w:hAnsi="Times New Roman" w:cs="Times New Roman"/>
          <w:sz w:val="28"/>
          <w:szCs w:val="28"/>
          <w:lang w:val="ro-RO"/>
        </w:rPr>
        <w:t>inistrativ-teritoriale din judet</w:t>
      </w:r>
      <w:r w:rsidRPr="00D86086">
        <w:rPr>
          <w:rFonts w:ascii="Times New Roman" w:hAnsi="Times New Roman" w:cs="Times New Roman"/>
          <w:sz w:val="28"/>
          <w:szCs w:val="28"/>
          <w:lang w:val="ro-RO"/>
        </w:rPr>
        <w:t>ul Prahova existente la 31.12.2020</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Adresa de raspuns catre Asociat</w:t>
      </w:r>
      <w:r w:rsidRPr="00D86086">
        <w:rPr>
          <w:rFonts w:ascii="Times New Roman" w:hAnsi="Times New Roman" w:cs="Times New Roman"/>
          <w:sz w:val="28"/>
          <w:szCs w:val="28"/>
          <w:lang w:val="ro-RO"/>
        </w:rPr>
        <w:t>ia de Investi</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 xml:space="preserve">ii </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i Dezvoltare a Rom</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niei  referitoare la solicitarea</w:t>
      </w:r>
      <w:r>
        <w:rPr>
          <w:rFonts w:ascii="Times New Roman" w:hAnsi="Times New Roman" w:cs="Times New Roman"/>
          <w:sz w:val="28"/>
          <w:szCs w:val="28"/>
          <w:lang w:val="ro-RO"/>
        </w:rPr>
        <w:t xml:space="preserve"> de luare i</w:t>
      </w:r>
      <w:r w:rsidRPr="00D86086">
        <w:rPr>
          <w:rFonts w:ascii="Times New Roman" w:hAnsi="Times New Roman" w:cs="Times New Roman"/>
          <w:sz w:val="28"/>
          <w:szCs w:val="28"/>
          <w:lang w:val="ro-RO"/>
        </w:rPr>
        <w:t>n eviden</w:t>
      </w:r>
      <w:r>
        <w:rPr>
          <w:rFonts w:ascii="Times New Roman" w:hAnsi="Times New Roman" w:cs="Times New Roman"/>
          <w:sz w:val="28"/>
          <w:szCs w:val="28"/>
          <w:lang w:val="ro-RO"/>
        </w:rPr>
        <w:t>ta conform art. 52 din Ordonant</w:t>
      </w:r>
      <w:r w:rsidRPr="00D86086">
        <w:rPr>
          <w:rFonts w:ascii="Times New Roman" w:hAnsi="Times New Roman" w:cs="Times New Roman"/>
          <w:sz w:val="28"/>
          <w:szCs w:val="28"/>
          <w:lang w:val="ro-RO"/>
        </w:rPr>
        <w:t>a Guvernului  nr. 26/</w:t>
      </w:r>
      <w:r>
        <w:rPr>
          <w:rFonts w:ascii="Times New Roman" w:hAnsi="Times New Roman" w:cs="Times New Roman"/>
          <w:sz w:val="28"/>
          <w:szCs w:val="28"/>
          <w:lang w:val="ro-RO"/>
        </w:rPr>
        <w:t>2000 cu privire la asociat</w:t>
      </w:r>
      <w:r w:rsidRPr="00D86086">
        <w:rPr>
          <w:rFonts w:ascii="Times New Roman" w:hAnsi="Times New Roman" w:cs="Times New Roman"/>
          <w:sz w:val="28"/>
          <w:szCs w:val="28"/>
          <w:lang w:val="ro-RO"/>
        </w:rPr>
        <w:t xml:space="preserve">ii </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i funda</w:t>
      </w:r>
      <w:r>
        <w:rPr>
          <w:rFonts w:ascii="Times New Roman" w:hAnsi="Times New Roman" w:cs="Times New Roman"/>
          <w:sz w:val="28"/>
          <w:szCs w:val="28"/>
          <w:lang w:val="ro-RO"/>
        </w:rPr>
        <w:t>tii;</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Transmitere c</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tre MLPDA  contesta</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ia</w:t>
      </w:r>
      <w:r>
        <w:rPr>
          <w:rFonts w:ascii="Times New Roman" w:hAnsi="Times New Roman" w:cs="Times New Roman"/>
          <w:sz w:val="28"/>
          <w:szCs w:val="28"/>
          <w:lang w:val="ro-RO"/>
        </w:rPr>
        <w:t xml:space="preserve"> i</w:t>
      </w:r>
      <w:r w:rsidRPr="00D86086">
        <w:rPr>
          <w:rFonts w:ascii="Times New Roman" w:hAnsi="Times New Roman" w:cs="Times New Roman"/>
          <w:sz w:val="28"/>
          <w:szCs w:val="28"/>
          <w:lang w:val="ro-RO"/>
        </w:rPr>
        <w:t>mpotriva actului administrativ „Informare privind situa</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ia cheltuielilor aprobate in Cererea de rambursare nr.1”, pentru proiectul “Eficientizare consumuri energetice municipiul Ploie</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Vizita de monitorizare pentru proiectul “Eficientizare consum</w:t>
      </w:r>
      <w:r>
        <w:rPr>
          <w:rFonts w:ascii="Times New Roman" w:hAnsi="Times New Roman" w:cs="Times New Roman"/>
          <w:sz w:val="28"/>
          <w:szCs w:val="28"/>
          <w:lang w:val="ro-RO"/>
        </w:rPr>
        <w:t>uri energetice municipiul Ploies</w:t>
      </w:r>
      <w:r w:rsidRPr="00D86086">
        <w:rPr>
          <w:rFonts w:ascii="Times New Roman" w:hAnsi="Times New Roman" w:cs="Times New Roman"/>
          <w:sz w:val="28"/>
          <w:szCs w:val="28"/>
          <w:lang w:val="ro-RO"/>
        </w:rPr>
        <w:t>ti - Sistem iluminat public traseu tramvai 101”- furnizare informa</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ii/documente necesare c</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tre ofi</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erul de proiect - transmitere spre semnare Raport de monitorizare nr 2</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cu responsabilul achizit</w:t>
      </w:r>
      <w:r w:rsidRPr="00D86086">
        <w:rPr>
          <w:rFonts w:ascii="Times New Roman" w:hAnsi="Times New Roman" w:cs="Times New Roman"/>
          <w:sz w:val="28"/>
          <w:szCs w:val="28"/>
          <w:lang w:val="ro-RO"/>
        </w:rPr>
        <w:t xml:space="preserve">ii publice asupra </w:t>
      </w:r>
      <w:r>
        <w:rPr>
          <w:rFonts w:ascii="Times New Roman" w:hAnsi="Times New Roman" w:cs="Times New Roman"/>
          <w:sz w:val="28"/>
          <w:szCs w:val="28"/>
          <w:lang w:val="ro-RO"/>
        </w:rPr>
        <w:t>ofertelor pentru achizit</w:t>
      </w:r>
      <w:r w:rsidRPr="00D86086">
        <w:rPr>
          <w:rFonts w:ascii="Times New Roman" w:hAnsi="Times New Roman" w:cs="Times New Roman"/>
          <w:sz w:val="28"/>
          <w:szCs w:val="28"/>
          <w:lang w:val="ro-RO"/>
        </w:rPr>
        <w:t>ia serviciului de managementul proiectului pentru „A</w:t>
      </w:r>
      <w:r>
        <w:rPr>
          <w:rFonts w:ascii="Times New Roman" w:hAnsi="Times New Roman" w:cs="Times New Roman"/>
          <w:sz w:val="28"/>
          <w:szCs w:val="28"/>
          <w:lang w:val="ro-RO"/>
        </w:rPr>
        <w:t>sigurarea mobilitat</w:t>
      </w:r>
      <w:r w:rsidRPr="00D86086">
        <w:rPr>
          <w:rFonts w:ascii="Times New Roman" w:hAnsi="Times New Roman" w:cs="Times New Roman"/>
          <w:sz w:val="28"/>
          <w:szCs w:val="28"/>
          <w:lang w:val="ro-RO"/>
        </w:rPr>
        <w:t>ii traficului prin prelungirea leg</w:t>
      </w:r>
      <w:r>
        <w:rPr>
          <w:rFonts w:ascii="Times New Roman" w:hAnsi="Times New Roman" w:cs="Times New Roman" w:hint="eastAsia"/>
          <w:sz w:val="28"/>
          <w:szCs w:val="28"/>
          <w:lang w:val="ro-RO"/>
        </w:rPr>
        <w:t>a</w:t>
      </w:r>
      <w:r w:rsidRPr="00D86086">
        <w:rPr>
          <w:rFonts w:ascii="Times New Roman" w:hAnsi="Times New Roman" w:cs="Times New Roman"/>
          <w:sz w:val="28"/>
          <w:szCs w:val="28"/>
          <w:lang w:val="ro-RO"/>
        </w:rPr>
        <w:t xml:space="preserve">turii rutiere </w:t>
      </w:r>
      <w:r>
        <w:rPr>
          <w:rFonts w:ascii="Times New Roman" w:hAnsi="Times New Roman" w:cs="Times New Roman" w:hint="eastAsia"/>
          <w:sz w:val="28"/>
          <w:szCs w:val="28"/>
          <w:lang w:val="ro-RO"/>
        </w:rPr>
        <w:t>s</w:t>
      </w:r>
      <w:r w:rsidRPr="00D86086">
        <w:rPr>
          <w:rFonts w:ascii="Times New Roman" w:hAnsi="Times New Roman" w:cs="Times New Roman"/>
          <w:sz w:val="28"/>
          <w:szCs w:val="28"/>
          <w:lang w:val="ro-RO"/>
        </w:rPr>
        <w:t xml:space="preserve">i de transport public </w:t>
      </w:r>
      <w:r>
        <w:rPr>
          <w:rFonts w:ascii="Times New Roman" w:hAnsi="Times New Roman" w:cs="Times New Roman" w:hint="eastAsia"/>
          <w:sz w:val="28"/>
          <w:szCs w:val="28"/>
          <w:lang w:val="ro-RO"/>
        </w:rPr>
        <w:t>i</w:t>
      </w:r>
      <w:r w:rsidRPr="00D86086">
        <w:rPr>
          <w:rFonts w:ascii="Times New Roman" w:hAnsi="Times New Roman" w:cs="Times New Roman"/>
          <w:sz w:val="28"/>
          <w:szCs w:val="28"/>
          <w:lang w:val="ro-RO"/>
        </w:rPr>
        <w:t xml:space="preserve">ntre Gara de Sud </w:t>
      </w:r>
      <w:r>
        <w:rPr>
          <w:rFonts w:ascii="Times New Roman" w:hAnsi="Times New Roman" w:cs="Times New Roman" w:hint="eastAsia"/>
          <w:sz w:val="28"/>
          <w:szCs w:val="28"/>
          <w:lang w:val="ro-RO"/>
        </w:rPr>
        <w:t>s</w:t>
      </w:r>
      <w:r w:rsidRPr="00D86086">
        <w:rPr>
          <w:rFonts w:ascii="Times New Roman" w:hAnsi="Times New Roman" w:cs="Times New Roman"/>
          <w:sz w:val="28"/>
          <w:szCs w:val="28"/>
          <w:lang w:val="ro-RO"/>
        </w:rPr>
        <w:t>i G</w:t>
      </w:r>
      <w:r>
        <w:rPr>
          <w:rFonts w:ascii="Times New Roman" w:hAnsi="Times New Roman" w:cs="Times New Roman"/>
          <w:sz w:val="28"/>
          <w:szCs w:val="28"/>
          <w:lang w:val="ro-RO"/>
        </w:rPr>
        <w:t>ara de Vest (strada Libertat</w:t>
      </w:r>
      <w:r w:rsidRPr="00D86086">
        <w:rPr>
          <w:rFonts w:ascii="Times New Roman" w:hAnsi="Times New Roman" w:cs="Times New Roman"/>
          <w:sz w:val="28"/>
          <w:szCs w:val="28"/>
          <w:lang w:val="ro-RO"/>
        </w:rPr>
        <w:t>ii)</w:t>
      </w:r>
      <w:r w:rsidRPr="00D86086">
        <w:rPr>
          <w:rFonts w:ascii="Times New Roman" w:hAnsi="Times New Roman" w:cs="Times New Roman" w:hint="eastAsia"/>
          <w:sz w:val="28"/>
          <w:szCs w:val="28"/>
          <w:lang w:val="ro-RO"/>
        </w:rPr>
        <w:t>–</w:t>
      </w:r>
      <w:r w:rsidRPr="00D86086">
        <w:rPr>
          <w:rFonts w:ascii="Times New Roman" w:hAnsi="Times New Roman" w:cs="Times New Roman"/>
          <w:sz w:val="28"/>
          <w:szCs w:val="28"/>
          <w:lang w:val="ro-RO"/>
        </w:rPr>
        <w:t xml:space="preserve"> Etapa I</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Verificare Raport de audit nr. 2 pentru proiectul „Eficientizare energetic</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D86086">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 observat</w:t>
      </w:r>
      <w:r w:rsidRPr="00D86086">
        <w:rPr>
          <w:rFonts w:ascii="Times New Roman" w:hAnsi="Times New Roman" w:cs="Times New Roman"/>
          <w:sz w:val="28"/>
          <w:szCs w:val="28"/>
          <w:lang w:val="ro-RO"/>
        </w:rPr>
        <w:t>ii transmise auditorului - solicitare revizuire</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E6F17">
        <w:rPr>
          <w:rFonts w:ascii="Times New Roman" w:hAnsi="Times New Roman" w:cs="Times New Roman"/>
          <w:sz w:val="28"/>
          <w:szCs w:val="28"/>
          <w:lang w:val="ro-RO"/>
        </w:rPr>
        <w:t xml:space="preserve">Initiere realizare </w:t>
      </w:r>
      <w:hyperlink r:id="rId7" w:history="1"/>
      <w:r w:rsidRPr="00D86086">
        <w:rPr>
          <w:rFonts w:ascii="Times New Roman" w:hAnsi="Times New Roman" w:cs="Times New Roman"/>
          <w:sz w:val="28"/>
          <w:szCs w:val="28"/>
          <w:lang w:val="ro-RO"/>
        </w:rPr>
        <w:t>raport de evaluare a performan</w:t>
      </w:r>
      <w:r>
        <w:rPr>
          <w:rFonts w:ascii="Times New Roman" w:hAnsi="Times New Roman" w:cs="Times New Roman"/>
          <w:sz w:val="28"/>
          <w:szCs w:val="28"/>
          <w:lang w:val="ro-RO"/>
        </w:rPr>
        <w:t>t</w:t>
      </w:r>
      <w:r w:rsidRPr="00D86086">
        <w:rPr>
          <w:rFonts w:ascii="Times New Roman" w:hAnsi="Times New Roman" w:cs="Times New Roman"/>
          <w:sz w:val="28"/>
          <w:szCs w:val="28"/>
          <w:lang w:val="ro-RO"/>
        </w:rPr>
        <w:t xml:space="preserve">elor profesionale individuale ale funcționarilor publici pentru activitatea </w:t>
      </w:r>
      <w:r>
        <w:rPr>
          <w:rFonts w:ascii="Times New Roman" w:hAnsi="Times New Roman" w:cs="Times New Roman"/>
          <w:sz w:val="28"/>
          <w:szCs w:val="28"/>
          <w:lang w:val="ro-RO"/>
        </w:rPr>
        <w:t>desfasurata incepa</w:t>
      </w:r>
      <w:r w:rsidRPr="00D86086">
        <w:rPr>
          <w:rFonts w:ascii="Times New Roman" w:hAnsi="Times New Roman" w:cs="Times New Roman"/>
          <w:sz w:val="28"/>
          <w:szCs w:val="28"/>
          <w:lang w:val="ro-RO"/>
        </w:rPr>
        <w:t>nd cu 1 ianuarie 2020</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Semnare PV Recepție final</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 xml:space="preserve"> pentru proiectul </w:t>
      </w:r>
      <w:r>
        <w:rPr>
          <w:rFonts w:ascii="Times New Roman" w:hAnsi="Times New Roman" w:cs="Times New Roman"/>
          <w:sz w:val="28"/>
          <w:szCs w:val="28"/>
          <w:lang w:val="ro-RO"/>
        </w:rPr>
        <w:t>„Cresterea mobilitat</w:t>
      </w:r>
      <w:r w:rsidRPr="00D86086">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ri viz</w:t>
      </w:r>
      <w:r>
        <w:rPr>
          <w:rFonts w:ascii="Times New Roman" w:hAnsi="Times New Roman" w:cs="Times New Roman"/>
          <w:sz w:val="28"/>
          <w:szCs w:val="28"/>
          <w:lang w:val="ro-RO"/>
        </w:rPr>
        <w:t>and calea de rulare, stat</w:t>
      </w:r>
      <w:r w:rsidRPr="00D86086">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D86086">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si automatizare – etapa I”;</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 xml:space="preserve">Semnare, </w:t>
      </w:r>
      <w:r>
        <w:rPr>
          <w:rFonts w:ascii="Times New Roman" w:hAnsi="Times New Roman" w:cs="Times New Roman"/>
          <w:sz w:val="28"/>
          <w:szCs w:val="28"/>
          <w:lang w:val="ro-RO"/>
        </w:rPr>
        <w:t>i</w:t>
      </w:r>
      <w:r w:rsidRPr="00D86086">
        <w:rPr>
          <w:rFonts w:ascii="Times New Roman" w:hAnsi="Times New Roman" w:cs="Times New Roman"/>
          <w:sz w:val="28"/>
          <w:szCs w:val="28"/>
          <w:lang w:val="ro-RO"/>
        </w:rPr>
        <w:t>nregistrare, scanare, semnare electronic</w:t>
      </w:r>
      <w:r>
        <w:rPr>
          <w:rFonts w:ascii="Times New Roman" w:hAnsi="Times New Roman" w:cs="Times New Roman"/>
          <w:sz w:val="28"/>
          <w:szCs w:val="28"/>
          <w:lang w:val="ro-RO"/>
        </w:rPr>
        <w:t>a</w:t>
      </w:r>
      <w:r w:rsidRPr="00D86086">
        <w:rPr>
          <w:rFonts w:ascii="Times New Roman" w:hAnsi="Times New Roman" w:cs="Times New Roman"/>
          <w:sz w:val="28"/>
          <w:szCs w:val="28"/>
          <w:lang w:val="ro-RO"/>
        </w:rPr>
        <w:t>, transmitere la ADR Sud Muntenia Raport de monitorizare nr 2 pentru proiectul „Efic</w:t>
      </w:r>
      <w:r>
        <w:rPr>
          <w:rFonts w:ascii="Times New Roman" w:hAnsi="Times New Roman" w:cs="Times New Roman"/>
          <w:sz w:val="28"/>
          <w:szCs w:val="28"/>
          <w:lang w:val="ro-RO"/>
        </w:rPr>
        <w:t>ientizare consumuri energetice i</w:t>
      </w:r>
      <w:r w:rsidRPr="00D86086">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D86086">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672F4E" w:rsidRPr="00D86086"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6086">
        <w:rPr>
          <w:rFonts w:ascii="Times New Roman" w:hAnsi="Times New Roman" w:cs="Times New Roman"/>
          <w:sz w:val="28"/>
          <w:szCs w:val="28"/>
          <w:lang w:val="ro-RO"/>
        </w:rPr>
        <w:t>Reconciliere contabila 101 (verificare existenta in MySmis, semnare la managerul proiectului</w:t>
      </w:r>
      <w:r>
        <w:rPr>
          <w:rFonts w:ascii="Times New Roman" w:hAnsi="Times New Roman" w:cs="Times New Roman"/>
          <w:sz w:val="28"/>
          <w:szCs w:val="28"/>
          <w:lang w:val="ro-RO"/>
        </w:rPr>
        <w:t>);</w:t>
      </w:r>
    </w:p>
    <w:p w:rsidR="00672F4E" w:rsidRPr="00D770D0"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770D0">
        <w:rPr>
          <w:rFonts w:ascii="Times New Roman" w:hAnsi="Times New Roman" w:cs="Times New Roman"/>
          <w:sz w:val="28"/>
          <w:szCs w:val="28"/>
          <w:lang w:val="ro-RO"/>
        </w:rPr>
        <w:lastRenderedPageBreak/>
        <w:t>Intocmi</w:t>
      </w:r>
      <w:r>
        <w:rPr>
          <w:rFonts w:ascii="Times New Roman" w:hAnsi="Times New Roman" w:cs="Times New Roman"/>
          <w:sz w:val="28"/>
          <w:szCs w:val="28"/>
          <w:lang w:val="ro-RO"/>
        </w:rPr>
        <w:t>re</w:t>
      </w:r>
      <w:r w:rsidRPr="00D770D0">
        <w:rPr>
          <w:rFonts w:ascii="Times New Roman" w:hAnsi="Times New Roman" w:cs="Times New Roman"/>
          <w:sz w:val="28"/>
          <w:szCs w:val="28"/>
          <w:lang w:val="ro-RO"/>
        </w:rPr>
        <w:t xml:space="preserve"> lista proiecte contractate si aflate in derulare finantate din fonduri europene prin POR 2014-2020 solicitata prin adresa nr. 883/22.02.2021 de catre Serviciul Relatii Publice;</w:t>
      </w:r>
    </w:p>
    <w:p w:rsidR="00672F4E" w:rsidRPr="00D770D0"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770D0">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D770D0">
        <w:rPr>
          <w:rFonts w:ascii="Times New Roman" w:hAnsi="Times New Roman" w:cs="Times New Roman"/>
          <w:sz w:val="28"/>
          <w:szCs w:val="28"/>
          <w:lang w:val="ro-RO"/>
        </w:rPr>
        <w:t xml:space="preserve"> situatie raportare lunara achizitii pentru proiectul POCA </w:t>
      </w:r>
      <w:r>
        <w:rPr>
          <w:rFonts w:ascii="Times New Roman" w:hAnsi="Times New Roman" w:cs="Times New Roman"/>
          <w:sz w:val="28"/>
          <w:szCs w:val="28"/>
          <w:lang w:val="ro-RO"/>
        </w:rPr>
        <w:t>CP13 “Investit</w:t>
      </w:r>
      <w:r w:rsidRPr="00D770D0">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D770D0">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masuri de planificare strategice s</w:t>
      </w:r>
      <w:r w:rsidRPr="00D770D0">
        <w:rPr>
          <w:rFonts w:ascii="Times New Roman" w:hAnsi="Times New Roman" w:cs="Times New Roman"/>
          <w:sz w:val="28"/>
          <w:szCs w:val="28"/>
          <w:lang w:val="ro-RO"/>
        </w:rPr>
        <w:t>i m</w:t>
      </w:r>
      <w:r>
        <w:rPr>
          <w:rFonts w:ascii="Times New Roman" w:hAnsi="Times New Roman" w:cs="Times New Roman"/>
          <w:sz w:val="28"/>
          <w:szCs w:val="28"/>
          <w:lang w:val="ro-RO"/>
        </w:rPr>
        <w:t>a</w:t>
      </w:r>
      <w:r w:rsidRPr="00D770D0">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D770D0">
        <w:rPr>
          <w:rFonts w:ascii="Times New Roman" w:hAnsi="Times New Roman" w:cs="Times New Roman"/>
          <w:sz w:val="28"/>
          <w:szCs w:val="28"/>
          <w:lang w:val="ro-RO"/>
        </w:rPr>
        <w:t>ti”</w:t>
      </w:r>
      <w:r>
        <w:rPr>
          <w:rFonts w:ascii="Times New Roman" w:hAnsi="Times New Roman" w:cs="Times New Roman"/>
          <w:sz w:val="28"/>
          <w:szCs w:val="28"/>
          <w:lang w:val="ro-RO"/>
        </w:rPr>
        <w:t>;</w:t>
      </w:r>
    </w:p>
    <w:p w:rsidR="00672F4E" w:rsidRPr="00D770D0"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770D0">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D770D0">
        <w:rPr>
          <w:rFonts w:ascii="Times New Roman" w:hAnsi="Times New Roman" w:cs="Times New Roman"/>
          <w:sz w:val="28"/>
          <w:szCs w:val="28"/>
          <w:lang w:val="ro-RO"/>
        </w:rPr>
        <w:t xml:space="preserve"> |Raport de verificare a cheltuielilor nr. 2 emis de societatea de audit finanaciar SC CASA DE AUDIT CORVINIA S.R.L. – FILIALA PITESTI pentru proiectul „Eficientizare energetica blocuri in Municipiul Ploiesti – Lot 4” si discutii cu reprezentantul prestatorului privind aspecte din acest raport;</w:t>
      </w:r>
    </w:p>
    <w:p w:rsidR="00672F4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D512B">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2D512B">
        <w:rPr>
          <w:rFonts w:ascii="Times New Roman" w:hAnsi="Times New Roman" w:cs="Times New Roman"/>
          <w:sz w:val="28"/>
          <w:szCs w:val="28"/>
          <w:lang w:val="ro-RO"/>
        </w:rPr>
        <w:t xml:space="preserve"> si actualiza</w:t>
      </w:r>
      <w:r>
        <w:rPr>
          <w:rFonts w:ascii="Times New Roman" w:hAnsi="Times New Roman" w:cs="Times New Roman"/>
          <w:sz w:val="28"/>
          <w:szCs w:val="28"/>
          <w:lang w:val="ro-RO"/>
        </w:rPr>
        <w:t>re</w:t>
      </w:r>
      <w:r w:rsidRPr="002D512B">
        <w:rPr>
          <w:rFonts w:ascii="Times New Roman" w:hAnsi="Times New Roman" w:cs="Times New Roman"/>
          <w:sz w:val="28"/>
          <w:szCs w:val="28"/>
          <w:lang w:val="ro-RO"/>
        </w:rPr>
        <w:t xml:space="preserve"> fise PNRR s</w:t>
      </w:r>
      <w:r>
        <w:rPr>
          <w:rFonts w:ascii="Times New Roman" w:hAnsi="Times New Roman" w:cs="Times New Roman"/>
          <w:sz w:val="28"/>
          <w:szCs w:val="28"/>
          <w:lang w:val="ro-RO"/>
        </w:rPr>
        <w:t>i intocmire adresa de inaintare;</w:t>
      </w:r>
    </w:p>
    <w:p w:rsidR="00672F4E" w:rsidRPr="002D512B"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770D0">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D770D0">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 aplicatia MySMIS;</w:t>
      </w:r>
    </w:p>
    <w:p w:rsidR="00672F4E" w:rsidRPr="001A3B6A"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A3B6A">
        <w:rPr>
          <w:rFonts w:ascii="Times New Roman" w:hAnsi="Times New Roman" w:cs="Times New Roman"/>
          <w:sz w:val="28"/>
          <w:szCs w:val="28"/>
          <w:lang w:val="ro-RO"/>
        </w:rPr>
        <w:t xml:space="preserve">Discutii cu ofiterul de proiect </w:t>
      </w:r>
      <w:r>
        <w:rPr>
          <w:rFonts w:ascii="Times New Roman" w:hAnsi="Times New Roman" w:cs="Times New Roman"/>
          <w:sz w:val="28"/>
          <w:szCs w:val="28"/>
          <w:lang w:val="ro-RO"/>
        </w:rPr>
        <w:t>„</w:t>
      </w:r>
      <w:r w:rsidRPr="001A3B6A">
        <w:rPr>
          <w:rFonts w:ascii="Times New Roman" w:hAnsi="Times New Roman" w:cs="Times New Roman"/>
          <w:sz w:val="28"/>
          <w:szCs w:val="28"/>
          <w:lang w:val="ro-RO"/>
        </w:rPr>
        <w:t>Solutii informatice integrate pentru optimizarea activitatii administrative, cresterea competentelor si a nivelului de calitate a serviciilor publice pentru cetateni si mediul de afaceri la nivelul Municipiului Ploiesti</w:t>
      </w:r>
      <w:r>
        <w:rPr>
          <w:rFonts w:ascii="Times New Roman" w:hAnsi="Times New Roman" w:cs="Times New Roman"/>
          <w:sz w:val="28"/>
          <w:szCs w:val="28"/>
          <w:lang w:val="ro-RO"/>
        </w:rPr>
        <w:t>”</w:t>
      </w:r>
      <w:r w:rsidRPr="001A3B6A">
        <w:rPr>
          <w:rFonts w:ascii="Times New Roman" w:hAnsi="Times New Roman" w:cs="Times New Roman"/>
          <w:sz w:val="28"/>
          <w:szCs w:val="28"/>
          <w:lang w:val="ro-RO"/>
        </w:rPr>
        <w:t xml:space="preserve"> privind transmiterea anexei 2 – prelungirea prioadei de implementare;</w:t>
      </w:r>
    </w:p>
    <w:p w:rsidR="00672F4E" w:rsidRPr="001A3B6A"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A3B6A">
        <w:rPr>
          <w:rFonts w:ascii="Times New Roman" w:hAnsi="Times New Roman" w:cs="Times New Roman"/>
          <w:sz w:val="28"/>
          <w:szCs w:val="28"/>
          <w:lang w:val="ro-RO"/>
        </w:rPr>
        <w:t>Lucr</w:t>
      </w:r>
      <w:r>
        <w:rPr>
          <w:rFonts w:ascii="Times New Roman" w:hAnsi="Times New Roman" w:cs="Times New Roman"/>
          <w:sz w:val="28"/>
          <w:szCs w:val="28"/>
          <w:lang w:val="ro-RO"/>
        </w:rPr>
        <w:t>u</w:t>
      </w:r>
      <w:r w:rsidRPr="001A3B6A">
        <w:rPr>
          <w:rFonts w:ascii="Times New Roman" w:hAnsi="Times New Roman" w:cs="Times New Roman"/>
          <w:sz w:val="28"/>
          <w:szCs w:val="28"/>
          <w:lang w:val="ro-RO"/>
        </w:rPr>
        <w:t xml:space="preserve"> cu responsa</w:t>
      </w:r>
      <w:r>
        <w:rPr>
          <w:rFonts w:ascii="Times New Roman" w:hAnsi="Times New Roman" w:cs="Times New Roman"/>
          <w:sz w:val="28"/>
          <w:szCs w:val="28"/>
          <w:lang w:val="ro-RO"/>
        </w:rPr>
        <w:t>bilul financiar al proiectului „</w:t>
      </w:r>
      <w:r w:rsidRPr="001A3B6A">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hAnsi="Times New Roman" w:cs="Times New Roman"/>
          <w:sz w:val="28"/>
          <w:szCs w:val="28"/>
          <w:lang w:val="ro-RO"/>
        </w:rPr>
        <w:t>S, INCLUSIV TERMINAL MULTIMODAL”</w:t>
      </w:r>
      <w:r w:rsidRPr="001A3B6A">
        <w:rPr>
          <w:rFonts w:ascii="Times New Roman" w:hAnsi="Times New Roman" w:cs="Times New Roman"/>
          <w:sz w:val="28"/>
          <w:szCs w:val="28"/>
          <w:lang w:val="ro-RO"/>
        </w:rPr>
        <w:t xml:space="preserve"> cod proiect 127261</w:t>
      </w:r>
      <w:r>
        <w:rPr>
          <w:rFonts w:ascii="Times New Roman" w:hAnsi="Times New Roman" w:cs="Times New Roman"/>
          <w:sz w:val="28"/>
          <w:szCs w:val="28"/>
          <w:lang w:val="ro-RO"/>
        </w:rPr>
        <w:t xml:space="preserve"> </w:t>
      </w:r>
      <w:r w:rsidRPr="001A3B6A">
        <w:rPr>
          <w:rFonts w:ascii="Times New Roman" w:hAnsi="Times New Roman" w:cs="Times New Roman"/>
          <w:sz w:val="28"/>
          <w:szCs w:val="28"/>
          <w:lang w:val="ro-RO"/>
        </w:rPr>
        <w:t xml:space="preserve">privind elaborarea si continutul </w:t>
      </w:r>
      <w:r>
        <w:rPr>
          <w:rFonts w:ascii="Times New Roman" w:hAnsi="Times New Roman" w:cs="Times New Roman"/>
          <w:sz w:val="28"/>
          <w:szCs w:val="28"/>
          <w:lang w:val="ro-RO"/>
        </w:rPr>
        <w:t>c</w:t>
      </w:r>
      <w:r w:rsidRPr="001A3B6A">
        <w:rPr>
          <w:rFonts w:ascii="Times New Roman" w:hAnsi="Times New Roman" w:cs="Times New Roman"/>
          <w:sz w:val="28"/>
          <w:szCs w:val="28"/>
          <w:lang w:val="ro-RO"/>
        </w:rPr>
        <w:t>ererii de rambursare nr. 1</w:t>
      </w:r>
      <w:r>
        <w:rPr>
          <w:rFonts w:ascii="Times New Roman" w:hAnsi="Times New Roman" w:cs="Times New Roman"/>
          <w:sz w:val="28"/>
          <w:szCs w:val="28"/>
          <w:lang w:val="ro-RO"/>
        </w:rPr>
        <w:t>;</w:t>
      </w:r>
    </w:p>
    <w:p w:rsidR="00672F4E" w:rsidRPr="001A3B6A"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Identificare</w:t>
      </w:r>
      <w:r w:rsidRPr="001A3B6A">
        <w:rPr>
          <w:rFonts w:ascii="Times New Roman" w:hAnsi="Times New Roman" w:cs="Times New Roman"/>
          <w:sz w:val="28"/>
          <w:szCs w:val="28"/>
          <w:lang w:val="ro-RO"/>
        </w:rPr>
        <w:t xml:space="preserve"> avize si facturi</w:t>
      </w:r>
      <w:r>
        <w:rPr>
          <w:rFonts w:ascii="Times New Roman" w:hAnsi="Times New Roman" w:cs="Times New Roman"/>
          <w:sz w:val="28"/>
          <w:szCs w:val="28"/>
          <w:lang w:val="ro-RO"/>
        </w:rPr>
        <w:t xml:space="preserve"> </w:t>
      </w:r>
      <w:r w:rsidRPr="001A3B6A">
        <w:rPr>
          <w:rFonts w:ascii="Times New Roman" w:hAnsi="Times New Roman" w:cs="Times New Roman"/>
          <w:sz w:val="28"/>
          <w:szCs w:val="28"/>
          <w:lang w:val="ro-RO"/>
        </w:rPr>
        <w:t>solicitate la ra</w:t>
      </w:r>
      <w:r>
        <w:rPr>
          <w:rFonts w:ascii="Times New Roman" w:hAnsi="Times New Roman" w:cs="Times New Roman"/>
          <w:sz w:val="28"/>
          <w:szCs w:val="28"/>
          <w:lang w:val="ro-RO"/>
        </w:rPr>
        <w:t>mbursare in cadrul proiectului „</w:t>
      </w:r>
      <w:r w:rsidRPr="001A3B6A">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hAnsi="Times New Roman" w:cs="Times New Roman"/>
          <w:sz w:val="28"/>
          <w:szCs w:val="28"/>
          <w:lang w:val="ro-RO"/>
        </w:rPr>
        <w:t>S, INCLUSIV TERMINAL MULTIMODAL”</w:t>
      </w:r>
      <w:r w:rsidRPr="001A3B6A">
        <w:rPr>
          <w:rFonts w:ascii="Times New Roman" w:hAnsi="Times New Roman" w:cs="Times New Roman"/>
          <w:sz w:val="28"/>
          <w:szCs w:val="28"/>
          <w:lang w:val="ro-RO"/>
        </w:rPr>
        <w:t xml:space="preserve"> cod proiect 127261</w:t>
      </w:r>
      <w:r>
        <w:rPr>
          <w:rFonts w:ascii="Times New Roman" w:hAnsi="Times New Roman" w:cs="Times New Roman"/>
          <w:sz w:val="28"/>
          <w:szCs w:val="28"/>
          <w:lang w:val="ro-RO"/>
        </w:rPr>
        <w:t>;</w:t>
      </w:r>
    </w:p>
    <w:p w:rsidR="00672F4E" w:rsidRPr="00E86D55"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86D55">
        <w:rPr>
          <w:rFonts w:ascii="Times New Roman" w:hAnsi="Times New Roman" w:cs="Times New Roman"/>
          <w:sz w:val="28"/>
          <w:szCs w:val="28"/>
          <w:lang w:val="ro-RO"/>
        </w:rPr>
        <w:t>Intocmirea solicitarii de avizare a comunicatului de presa pentru site-ul Primariei Ploiesti transmisa catre ADR Sud Muntenia pentru proiectul „Reabilitare baza materiala transport auto (Depou Tramvaie si Autobaza Troleibuze si Autobuze)”</w:t>
      </w:r>
      <w:r>
        <w:rPr>
          <w:rFonts w:ascii="Times New Roman" w:hAnsi="Times New Roman" w:cs="Times New Roman"/>
          <w:sz w:val="28"/>
          <w:szCs w:val="28"/>
          <w:lang w:val="ro-RO"/>
        </w:rPr>
        <w:t>;</w:t>
      </w:r>
    </w:p>
    <w:p w:rsidR="00672F4E" w:rsidRPr="00E86D55"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86D55">
        <w:rPr>
          <w:rFonts w:ascii="Times New Roman" w:hAnsi="Times New Roman" w:cs="Times New Roman"/>
          <w:sz w:val="28"/>
          <w:szCs w:val="28"/>
          <w:lang w:val="ro-RO"/>
        </w:rPr>
        <w:t>Verificarea si revizuirea Anuntului de presa transmis de catre Flarom pentru proiectul „Reabilitare baza materiala transport auto (Depou Tramvaie si Autobaza Troleibuze si Autobuze)” pentru a fi transmis</w:t>
      </w:r>
      <w:r>
        <w:rPr>
          <w:rFonts w:ascii="Times New Roman" w:hAnsi="Times New Roman" w:cs="Times New Roman"/>
          <w:sz w:val="28"/>
          <w:szCs w:val="28"/>
          <w:lang w:val="ro-RO"/>
        </w:rPr>
        <w:t xml:space="preserve"> la avizare la ADR Sud Muntenia;</w:t>
      </w:r>
    </w:p>
    <w:p w:rsidR="00672F4E" w:rsidRPr="00E86D55"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86D55">
        <w:rPr>
          <w:rFonts w:ascii="Times New Roman" w:hAnsi="Times New Roman" w:cs="Times New Roman"/>
          <w:sz w:val="28"/>
          <w:szCs w:val="28"/>
          <w:lang w:val="ro-RO"/>
        </w:rPr>
        <w:t xml:space="preserve">Refacerea referatelor de necesitate pentru demararea si derularea achizitiilor de management, publicitate si audit financiar pentru proiectul „Regenerare </w:t>
      </w:r>
      <w:r w:rsidRPr="00E86D55">
        <w:rPr>
          <w:rFonts w:ascii="Times New Roman" w:hAnsi="Times New Roman" w:cs="Times New Roman"/>
          <w:sz w:val="28"/>
          <w:szCs w:val="28"/>
          <w:lang w:val="ro-RO"/>
        </w:rPr>
        <w:lastRenderedPageBreak/>
        <w:t>urbana in zona marginalizata a municipiului Ploiesti-cartier Pictor Rosenthal</w:t>
      </w:r>
      <w:r>
        <w:rPr>
          <w:rFonts w:ascii="Times New Roman" w:hAnsi="Times New Roman" w:cs="Times New Roman"/>
          <w:sz w:val="28"/>
          <w:szCs w:val="28"/>
          <w:lang w:val="ro-RO"/>
        </w:rPr>
        <w:t>”;</w:t>
      </w:r>
    </w:p>
    <w:p w:rsidR="00672F4E" w:rsidRPr="00E86D55"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86D55">
        <w:rPr>
          <w:rFonts w:ascii="Times New Roman" w:hAnsi="Times New Roman" w:cs="Times New Roman"/>
          <w:sz w:val="28"/>
          <w:szCs w:val="28"/>
          <w:lang w:val="ro-RO"/>
        </w:rPr>
        <w:t>Intocmirea si incarcarea in MySMIS catre ADR Sud Muntenia a adresei de prelungire la termenul de raspuns al Solicitarii de informatii suplimentare-dosarul achizitiilor publice pentru proiectul „Reabilitare baza materiala transport auto (Depou Tramvaie si Au</w:t>
      </w:r>
      <w:r>
        <w:rPr>
          <w:rFonts w:ascii="Times New Roman" w:hAnsi="Times New Roman" w:cs="Times New Roman"/>
          <w:sz w:val="28"/>
          <w:szCs w:val="28"/>
          <w:lang w:val="ro-RO"/>
        </w:rPr>
        <w:t>tobaza Troleibuze si Autobuze)”;</w:t>
      </w:r>
    </w:p>
    <w:p w:rsidR="00672F4E" w:rsidRPr="00E86D55"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E86D55">
        <w:rPr>
          <w:rFonts w:ascii="Times New Roman" w:hAnsi="Times New Roman" w:cs="Times New Roman"/>
          <w:sz w:val="28"/>
          <w:szCs w:val="28"/>
          <w:lang w:val="ro-RO"/>
        </w:rPr>
        <w:t>Discutii cu UIP-urile in ceea ce priveste stadiul realizarii documentatiilor tehnice de catre consultant pentru proiectele „Reabilitare baza materiala transport auto (Depou Tramvaie si Autobaza Troleibuze si Autobuze)”si „Regenerare urbana in zona marginalizata a municipiului Ploiesti-cartier Pictor Rosenthal”;</w:t>
      </w:r>
    </w:p>
    <w:p w:rsidR="00672F4E" w:rsidRPr="009A2B8A" w:rsidRDefault="00672F4E" w:rsidP="00672F4E">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471475" w:rsidRPr="001439ED" w:rsidRDefault="00471475" w:rsidP="001439ED">
      <w:pPr>
        <w:autoSpaceDE w:val="0"/>
        <w:autoSpaceDN w:val="0"/>
        <w:adjustRightInd w:val="0"/>
        <w:spacing w:after="0" w:line="240" w:lineRule="auto"/>
        <w:ind w:left="360"/>
        <w:jc w:val="both"/>
        <w:rPr>
          <w:rFonts w:ascii="Times New Roman" w:hAnsi="Times New Roman" w:cs="Times New Roman"/>
          <w:sz w:val="28"/>
          <w:szCs w:val="28"/>
          <w:lang w:val="ro-RO"/>
        </w:rPr>
      </w:pPr>
    </w:p>
    <w:p w:rsidR="004D4C26" w:rsidRDefault="004D4C26" w:rsidP="00655A30">
      <w:pPr>
        <w:spacing w:after="0" w:line="240" w:lineRule="auto"/>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AB6E95" w:rsidRDefault="00AB6E95" w:rsidP="00655A30">
      <w:pPr>
        <w:spacing w:after="0" w:line="240" w:lineRule="auto"/>
        <w:jc w:val="both"/>
        <w:rPr>
          <w:rFonts w:ascii="Times New Roman" w:hAnsi="Times New Roman" w:cs="Times New Roman"/>
          <w:b/>
          <w:sz w:val="28"/>
          <w:szCs w:val="28"/>
        </w:rPr>
      </w:pPr>
    </w:p>
    <w:p w:rsidR="007B03DC" w:rsidRDefault="007B03DC" w:rsidP="007B03D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01 - 05.02.2021</w:t>
      </w:r>
    </w:p>
    <w:p w:rsidR="009778D4" w:rsidRPr="00ED2392" w:rsidRDefault="009778D4" w:rsidP="009778D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D2392">
        <w:rPr>
          <w:rFonts w:ascii="Times New Roman" w:hAnsi="Times New Roman" w:cs="Times New Roman"/>
          <w:sz w:val="28"/>
          <w:szCs w:val="28"/>
          <w:lang w:val="ro-RO"/>
        </w:rPr>
        <w:t xml:space="preserve">Verificare caiet de sarcini pentru atribuire servicii de audit financiar pentru proiectul </w:t>
      </w:r>
      <w:r>
        <w:rPr>
          <w:rFonts w:ascii="Times New Roman" w:hAnsi="Times New Roman" w:cs="Times New Roman"/>
          <w:sz w:val="28"/>
          <w:szCs w:val="28"/>
          <w:lang w:val="ro-RO"/>
        </w:rPr>
        <w:t>„</w:t>
      </w:r>
      <w:r w:rsidRPr="00ED2392">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9778D4" w:rsidRPr="00ED2392" w:rsidRDefault="009778D4" w:rsidP="009778D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D2392">
        <w:rPr>
          <w:rFonts w:ascii="Times New Roman" w:hAnsi="Times New Roman" w:cs="Times New Roman"/>
          <w:sz w:val="28"/>
          <w:szCs w:val="28"/>
          <w:lang w:val="ro-RO"/>
        </w:rPr>
        <w:t xml:space="preserve">Transmitere raspuns catre </w:t>
      </w:r>
      <w:r>
        <w:rPr>
          <w:rFonts w:ascii="Times New Roman" w:hAnsi="Times New Roman" w:cs="Times New Roman"/>
          <w:sz w:val="28"/>
          <w:szCs w:val="28"/>
          <w:lang w:val="ro-RO"/>
        </w:rPr>
        <w:t xml:space="preserve">SC </w:t>
      </w:r>
      <w:r w:rsidRPr="00ED2392">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ED2392">
        <w:rPr>
          <w:rFonts w:ascii="Times New Roman" w:hAnsi="Times New Roman" w:cs="Times New Roman"/>
          <w:sz w:val="28"/>
          <w:szCs w:val="28"/>
          <w:lang w:val="ro-RO"/>
        </w:rPr>
        <w:t xml:space="preserve"> cu privire la neconcordantele gasite in caietul de sarcini pentru atribuire servicii de audit financiar</w:t>
      </w:r>
      <w:r>
        <w:rPr>
          <w:rFonts w:ascii="Times New Roman" w:hAnsi="Times New Roman" w:cs="Times New Roman"/>
          <w:sz w:val="28"/>
          <w:szCs w:val="28"/>
          <w:lang w:val="ro-RO"/>
        </w:rPr>
        <w:t>;</w:t>
      </w:r>
    </w:p>
    <w:p w:rsidR="009778D4" w:rsidRPr="00ED2392" w:rsidRDefault="009778D4" w:rsidP="009778D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D2392">
        <w:rPr>
          <w:rFonts w:ascii="Times New Roman" w:hAnsi="Times New Roman" w:cs="Times New Roman"/>
          <w:sz w:val="28"/>
          <w:szCs w:val="28"/>
          <w:lang w:val="ro-RO"/>
        </w:rPr>
        <w:t xml:space="preserve">Verificarea a 2 Rapoarte de monitorizare pentru perioada de sustenabilitate in cadrul proiectului </w:t>
      </w:r>
      <w:r>
        <w:rPr>
          <w:rFonts w:ascii="Times New Roman" w:hAnsi="Times New Roman" w:cs="Times New Roman"/>
          <w:sz w:val="28"/>
          <w:szCs w:val="28"/>
          <w:lang w:val="ro-RO"/>
        </w:rPr>
        <w:t>„</w:t>
      </w:r>
      <w:r w:rsidRPr="00ED2392">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ED2392">
        <w:rPr>
          <w:rFonts w:ascii="Times New Roman" w:hAnsi="Times New Roman" w:cs="Times New Roman"/>
          <w:sz w:val="28"/>
          <w:szCs w:val="28"/>
          <w:lang w:val="ro-RO"/>
        </w:rPr>
        <w:t xml:space="preserve"> pentru S.C. Covigooret S.R.L.</w:t>
      </w:r>
      <w:r>
        <w:rPr>
          <w:rFonts w:ascii="Times New Roman" w:hAnsi="Times New Roman" w:cs="Times New Roman"/>
          <w:sz w:val="28"/>
          <w:szCs w:val="28"/>
          <w:lang w:val="ro-RO"/>
        </w:rPr>
        <w:t>;</w:t>
      </w:r>
    </w:p>
    <w:p w:rsidR="009778D4" w:rsidRPr="00ED2392" w:rsidRDefault="009778D4" w:rsidP="009778D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D2392">
        <w:rPr>
          <w:rFonts w:ascii="Times New Roman" w:hAnsi="Times New Roman" w:cs="Times New Roman"/>
          <w:sz w:val="28"/>
          <w:szCs w:val="28"/>
          <w:lang w:val="ro-RO"/>
        </w:rPr>
        <w:t xml:space="preserve">Verificare formular Cerere de rambursare pentru proiectul </w:t>
      </w:r>
      <w:r>
        <w:rPr>
          <w:rFonts w:ascii="Times New Roman" w:hAnsi="Times New Roman" w:cs="Times New Roman"/>
          <w:sz w:val="28"/>
          <w:szCs w:val="28"/>
          <w:lang w:val="ro-RO"/>
        </w:rPr>
        <w:t>„</w:t>
      </w:r>
      <w:r w:rsidRPr="00ED2392">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9778D4" w:rsidRPr="00ED2392" w:rsidRDefault="009778D4" w:rsidP="009778D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D2392">
        <w:rPr>
          <w:rFonts w:ascii="Times New Roman" w:hAnsi="Times New Roman" w:cs="Times New Roman"/>
          <w:sz w:val="28"/>
          <w:szCs w:val="28"/>
          <w:lang w:val="ro-RO"/>
        </w:rPr>
        <w:t>Intocmire si transmitere adresa catre Consiliul Judetean</w:t>
      </w:r>
      <w:r>
        <w:rPr>
          <w:rFonts w:ascii="Times New Roman" w:hAnsi="Times New Roman" w:cs="Times New Roman"/>
          <w:sz w:val="28"/>
          <w:szCs w:val="28"/>
          <w:lang w:val="ro-RO"/>
        </w:rPr>
        <w:t xml:space="preserve"> Prahova</w:t>
      </w:r>
      <w:r w:rsidRPr="00ED2392">
        <w:rPr>
          <w:rFonts w:ascii="Times New Roman" w:hAnsi="Times New Roman" w:cs="Times New Roman"/>
          <w:sz w:val="28"/>
          <w:szCs w:val="28"/>
          <w:lang w:val="ro-RO"/>
        </w:rPr>
        <w:t xml:space="preserve"> pentru solicitare informatii referitoare solutia de circulatie din zona terminalului Gageni, solicitare lista linii de transport extraurbane</w:t>
      </w:r>
      <w:r>
        <w:rPr>
          <w:rFonts w:ascii="Times New Roman" w:hAnsi="Times New Roman" w:cs="Times New Roman"/>
          <w:sz w:val="28"/>
          <w:szCs w:val="28"/>
          <w:lang w:val="ro-RO"/>
        </w:rPr>
        <w:t>;</w:t>
      </w:r>
      <w:r w:rsidRPr="00ED2392">
        <w:rPr>
          <w:rFonts w:ascii="Times New Roman" w:hAnsi="Times New Roman" w:cs="Times New Roman"/>
          <w:sz w:val="28"/>
          <w:szCs w:val="28"/>
          <w:lang w:val="ro-RO"/>
        </w:rPr>
        <w:t xml:space="preserve"> </w:t>
      </w:r>
    </w:p>
    <w:p w:rsidR="009778D4" w:rsidRPr="00ED2392" w:rsidRDefault="009778D4" w:rsidP="009778D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D2392">
        <w:rPr>
          <w:rFonts w:ascii="Times New Roman" w:hAnsi="Times New Roman" w:cs="Times New Roman"/>
          <w:sz w:val="28"/>
          <w:szCs w:val="28"/>
          <w:lang w:val="ro-RO"/>
        </w:rPr>
        <w:t xml:space="preserve">Scanare, semnare si transmitere catre firma de management a documentelor aferente Cererii de rambursare nr. 1 pentru proiectul </w:t>
      </w:r>
      <w:r>
        <w:rPr>
          <w:rFonts w:ascii="Times New Roman" w:hAnsi="Times New Roman" w:cs="Times New Roman"/>
          <w:sz w:val="28"/>
          <w:szCs w:val="28"/>
          <w:lang w:val="ro-RO"/>
        </w:rPr>
        <w:t>„</w:t>
      </w:r>
      <w:r w:rsidRPr="00ED2392">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9778D4" w:rsidRPr="00ED2392" w:rsidRDefault="009778D4" w:rsidP="009778D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D2392">
        <w:rPr>
          <w:rFonts w:ascii="Times New Roman" w:hAnsi="Times New Roman" w:cs="Times New Roman"/>
          <w:sz w:val="28"/>
          <w:szCs w:val="28"/>
          <w:lang w:val="ro-RO"/>
        </w:rPr>
        <w:lastRenderedPageBreak/>
        <w:t xml:space="preserve">Completare declaratii necesar a fi semnate pentru depunerea Cererii de rambursare nr. 1 pentru proiectul </w:t>
      </w:r>
      <w:r>
        <w:rPr>
          <w:rFonts w:ascii="Times New Roman" w:hAnsi="Times New Roman" w:cs="Times New Roman"/>
          <w:sz w:val="28"/>
          <w:szCs w:val="28"/>
          <w:lang w:val="ro-RO"/>
        </w:rPr>
        <w:t>„</w:t>
      </w:r>
      <w:r w:rsidRPr="00ED2392">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9778D4" w:rsidRPr="00ED2392" w:rsidRDefault="009778D4" w:rsidP="009778D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D2392">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9778D4" w:rsidRPr="000D3444" w:rsidRDefault="009778D4" w:rsidP="009778D4">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B03DC" w:rsidRDefault="007B03DC" w:rsidP="007B03DC">
      <w:pPr>
        <w:spacing w:after="0" w:line="240" w:lineRule="auto"/>
        <w:jc w:val="both"/>
        <w:rPr>
          <w:rFonts w:ascii="Times New Roman" w:hAnsi="Times New Roman" w:cs="Times New Roman"/>
          <w:b/>
          <w:sz w:val="28"/>
          <w:szCs w:val="28"/>
        </w:rPr>
      </w:pPr>
    </w:p>
    <w:p w:rsidR="007B03DC" w:rsidRDefault="007B03DC" w:rsidP="007B03D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08 - 12.02.2021</w:t>
      </w:r>
    </w:p>
    <w:p w:rsidR="006159DC" w:rsidRPr="006159DC" w:rsidRDefault="006159DC" w:rsidP="006159DC">
      <w:pPr>
        <w:numPr>
          <w:ilvl w:val="0"/>
          <w:numId w:val="1"/>
        </w:numPr>
        <w:spacing w:after="0" w:line="240" w:lineRule="auto"/>
        <w:ind w:left="720"/>
        <w:contextualSpacing/>
        <w:jc w:val="both"/>
        <w:rPr>
          <w:rFonts w:ascii="Times New Roman" w:hAnsi="Times New Roman" w:cs="Times New Roman"/>
          <w:sz w:val="28"/>
          <w:szCs w:val="28"/>
          <w:lang w:val="ro-RO"/>
        </w:rPr>
      </w:pPr>
      <w:r w:rsidRPr="006159D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B03DC" w:rsidRDefault="007B03DC" w:rsidP="007B03DC">
      <w:pPr>
        <w:spacing w:after="0" w:line="240" w:lineRule="auto"/>
        <w:jc w:val="both"/>
        <w:rPr>
          <w:rFonts w:ascii="Times New Roman" w:hAnsi="Times New Roman" w:cs="Times New Roman"/>
          <w:b/>
          <w:sz w:val="28"/>
          <w:szCs w:val="28"/>
        </w:rPr>
      </w:pPr>
    </w:p>
    <w:p w:rsidR="007B03DC" w:rsidRDefault="007B03DC" w:rsidP="007B03D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15 – 19.02.</w:t>
      </w:r>
      <w:r w:rsidRPr="00A0220F">
        <w:rPr>
          <w:rFonts w:ascii="Times New Roman" w:hAnsi="Times New Roman" w:cs="Times New Roman"/>
          <w:b/>
          <w:sz w:val="28"/>
          <w:szCs w:val="28"/>
        </w:rPr>
        <w:t>202</w:t>
      </w:r>
      <w:r>
        <w:rPr>
          <w:rFonts w:ascii="Times New Roman" w:hAnsi="Times New Roman" w:cs="Times New Roman"/>
          <w:b/>
          <w:sz w:val="28"/>
          <w:szCs w:val="28"/>
        </w:rPr>
        <w:t>1</w:t>
      </w:r>
    </w:p>
    <w:p w:rsidR="00FF47E6" w:rsidRPr="00FF47E6" w:rsidRDefault="00FF47E6" w:rsidP="00FF47E6">
      <w:pPr>
        <w:numPr>
          <w:ilvl w:val="0"/>
          <w:numId w:val="1"/>
        </w:numPr>
        <w:spacing w:after="0" w:line="240" w:lineRule="auto"/>
        <w:ind w:left="720"/>
        <w:jc w:val="both"/>
        <w:rPr>
          <w:rFonts w:ascii="Times New Roman" w:hAnsi="Times New Roman" w:cs="Times New Roman"/>
          <w:sz w:val="28"/>
          <w:szCs w:val="28"/>
          <w:lang w:val="ro-RO"/>
        </w:rPr>
      </w:pPr>
      <w:r w:rsidRPr="00FF47E6">
        <w:rPr>
          <w:rFonts w:ascii="Times New Roman" w:hAnsi="Times New Roman" w:cs="Times New Roman"/>
          <w:sz w:val="28"/>
          <w:szCs w:val="28"/>
          <w:lang w:val="ro-RO"/>
        </w:rPr>
        <w:t>Intocmire raspuns catre Directia Tehnic investitii referitor la proiectul ,,Gradinita cu program normal-str. Trestioarei nr. 27” cod SMIS 128123;</w:t>
      </w:r>
    </w:p>
    <w:p w:rsidR="00FF47E6" w:rsidRPr="00FF47E6" w:rsidRDefault="00FF47E6" w:rsidP="00FF47E6">
      <w:pPr>
        <w:numPr>
          <w:ilvl w:val="0"/>
          <w:numId w:val="1"/>
        </w:numPr>
        <w:spacing w:after="0" w:line="240" w:lineRule="auto"/>
        <w:ind w:left="720"/>
        <w:jc w:val="both"/>
        <w:rPr>
          <w:rFonts w:ascii="Times New Roman" w:hAnsi="Times New Roman" w:cs="Times New Roman"/>
          <w:sz w:val="28"/>
          <w:szCs w:val="28"/>
          <w:lang w:val="ro-RO"/>
        </w:rPr>
      </w:pPr>
      <w:r w:rsidRPr="00FF47E6">
        <w:rPr>
          <w:rFonts w:ascii="Times New Roman" w:hAnsi="Times New Roman" w:cs="Times New Roman"/>
          <w:sz w:val="28"/>
          <w:szCs w:val="28"/>
          <w:lang w:val="ro-RO"/>
        </w:rPr>
        <w:t>Intocmire raspuns catre Serviciul juridic referitor la proiectul ,,Gradinita cu program normal-str. Trestioarei nr. 27” cod SMIS 128123;</w:t>
      </w:r>
    </w:p>
    <w:p w:rsidR="00FF47E6" w:rsidRPr="00FF47E6" w:rsidRDefault="00FF47E6" w:rsidP="00FF47E6">
      <w:pPr>
        <w:numPr>
          <w:ilvl w:val="0"/>
          <w:numId w:val="1"/>
        </w:numPr>
        <w:spacing w:after="0" w:line="240" w:lineRule="auto"/>
        <w:ind w:left="720"/>
        <w:jc w:val="both"/>
        <w:rPr>
          <w:rFonts w:ascii="Times New Roman" w:hAnsi="Times New Roman" w:cs="Times New Roman"/>
          <w:sz w:val="28"/>
          <w:szCs w:val="28"/>
          <w:lang w:val="ro-RO"/>
        </w:rPr>
      </w:pPr>
      <w:r w:rsidRPr="00FF47E6">
        <w:rPr>
          <w:rFonts w:ascii="Times New Roman" w:hAnsi="Times New Roman" w:cs="Times New Roman"/>
          <w:sz w:val="28"/>
          <w:szCs w:val="28"/>
          <w:lang w:val="ro-RO"/>
        </w:rPr>
        <w:t>Intocmire adresa catre Serviciul Juridic referitoare la Scrisoarea de solicitare informatii suplimentare pentru proiectul ,,Reabilitare baza materiala transport auto (depou tramvaie si autobaza troleibuze si autobuze)” cod SMIS 128249;</w:t>
      </w:r>
    </w:p>
    <w:p w:rsidR="00FF47E6" w:rsidRPr="00FF47E6" w:rsidRDefault="00FF47E6" w:rsidP="00FF47E6">
      <w:pPr>
        <w:numPr>
          <w:ilvl w:val="0"/>
          <w:numId w:val="1"/>
        </w:numPr>
        <w:spacing w:after="0" w:line="240" w:lineRule="auto"/>
        <w:ind w:left="720"/>
        <w:jc w:val="both"/>
        <w:rPr>
          <w:rFonts w:ascii="Times New Roman" w:hAnsi="Times New Roman" w:cs="Times New Roman"/>
          <w:sz w:val="28"/>
          <w:szCs w:val="28"/>
          <w:lang w:val="ro-RO"/>
        </w:rPr>
      </w:pPr>
      <w:r w:rsidRPr="00FF47E6">
        <w:rPr>
          <w:rFonts w:ascii="Times New Roman" w:hAnsi="Times New Roman" w:cs="Times New Roman"/>
          <w:sz w:val="28"/>
          <w:szCs w:val="28"/>
          <w:lang w:val="ro-RO"/>
        </w:rPr>
        <w:t>Intocmire adresa catre Directia Economica referitoare la Scrisoarea de solicitare informatii suplimentare pentru proiectul ,,Reabilitare baza materiala transport auto (depou tramvaie si autobaza troleibuze si autobuze)” cod SMIS 128249;</w:t>
      </w:r>
    </w:p>
    <w:p w:rsidR="00FF47E6" w:rsidRPr="00FF47E6" w:rsidRDefault="00FF47E6" w:rsidP="00FF47E6">
      <w:pPr>
        <w:numPr>
          <w:ilvl w:val="0"/>
          <w:numId w:val="1"/>
        </w:numPr>
        <w:spacing w:after="0" w:line="240" w:lineRule="auto"/>
        <w:ind w:left="720"/>
        <w:contextualSpacing/>
        <w:jc w:val="both"/>
        <w:rPr>
          <w:rFonts w:ascii="Times New Roman" w:hAnsi="Times New Roman" w:cs="Times New Roman"/>
          <w:sz w:val="28"/>
          <w:szCs w:val="28"/>
          <w:lang w:val="ro-RO"/>
        </w:rPr>
      </w:pPr>
      <w:r w:rsidRPr="00FF47E6">
        <w:rPr>
          <w:rFonts w:ascii="Times New Roman" w:hAnsi="Times New Roman" w:cs="Times New Roman"/>
          <w:sz w:val="28"/>
          <w:szCs w:val="28"/>
          <w:lang w:val="ro-RO"/>
        </w:rPr>
        <w:t>Corespondenta telefonica si email cu beneficiarii „Dare to Start”;</w:t>
      </w:r>
    </w:p>
    <w:p w:rsidR="00FF47E6" w:rsidRPr="00FF47E6" w:rsidRDefault="00FF47E6" w:rsidP="00FF47E6">
      <w:pPr>
        <w:numPr>
          <w:ilvl w:val="0"/>
          <w:numId w:val="1"/>
        </w:numPr>
        <w:spacing w:after="0" w:line="240" w:lineRule="auto"/>
        <w:ind w:left="720"/>
        <w:contextualSpacing/>
        <w:jc w:val="both"/>
        <w:rPr>
          <w:rFonts w:ascii="Times New Roman" w:hAnsi="Times New Roman" w:cs="Times New Roman"/>
          <w:sz w:val="28"/>
          <w:szCs w:val="28"/>
          <w:lang w:val="ro-RO"/>
        </w:rPr>
      </w:pPr>
      <w:r w:rsidRPr="00FF47E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B03DC" w:rsidRPr="006C5AF2" w:rsidRDefault="007B03DC" w:rsidP="007B03DC">
      <w:pPr>
        <w:autoSpaceDE w:val="0"/>
        <w:autoSpaceDN w:val="0"/>
        <w:adjustRightInd w:val="0"/>
        <w:spacing w:after="0" w:line="240" w:lineRule="auto"/>
        <w:ind w:left="360"/>
        <w:jc w:val="both"/>
        <w:rPr>
          <w:rFonts w:ascii="Times New Roman" w:hAnsi="Times New Roman" w:cs="Times New Roman"/>
          <w:sz w:val="28"/>
          <w:szCs w:val="28"/>
        </w:rPr>
      </w:pPr>
    </w:p>
    <w:p w:rsidR="007B03DC" w:rsidRDefault="007B03DC" w:rsidP="007B03D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22 </w:t>
      </w:r>
      <w:r w:rsidRPr="001F30C1">
        <w:rPr>
          <w:rFonts w:ascii="Times New Roman" w:hAnsi="Times New Roman" w:cs="Times New Roman"/>
          <w:b/>
          <w:sz w:val="28"/>
          <w:szCs w:val="28"/>
        </w:rPr>
        <w:t>-</w:t>
      </w:r>
      <w:r>
        <w:rPr>
          <w:rFonts w:ascii="Times New Roman" w:hAnsi="Times New Roman" w:cs="Times New Roman"/>
          <w:b/>
          <w:sz w:val="28"/>
          <w:szCs w:val="28"/>
        </w:rPr>
        <w:t xml:space="preserve"> 26.02</w:t>
      </w:r>
      <w:r w:rsidRPr="001F30C1">
        <w:rPr>
          <w:rFonts w:ascii="Times New Roman" w:hAnsi="Times New Roman" w:cs="Times New Roman"/>
          <w:b/>
          <w:sz w:val="28"/>
          <w:szCs w:val="28"/>
        </w:rPr>
        <w:t>.202</w:t>
      </w:r>
      <w:r>
        <w:rPr>
          <w:rFonts w:ascii="Times New Roman" w:hAnsi="Times New Roman" w:cs="Times New Roman"/>
          <w:b/>
          <w:sz w:val="28"/>
          <w:szCs w:val="28"/>
        </w:rPr>
        <w:t>1</w:t>
      </w:r>
    </w:p>
    <w:p w:rsidR="00672F4E" w:rsidRPr="003F415B"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F415B">
        <w:rPr>
          <w:rFonts w:ascii="Times New Roman" w:hAnsi="Times New Roman" w:cs="Times New Roman"/>
          <w:sz w:val="28"/>
          <w:szCs w:val="28"/>
          <w:lang w:val="ro-RO"/>
        </w:rPr>
        <w:t>Intocmire Raport de evaluare pe anul 2020</w:t>
      </w:r>
      <w:r>
        <w:rPr>
          <w:rFonts w:ascii="Times New Roman" w:hAnsi="Times New Roman" w:cs="Times New Roman"/>
          <w:sz w:val="28"/>
          <w:szCs w:val="28"/>
          <w:lang w:val="ro-RO"/>
        </w:rPr>
        <w:t>;</w:t>
      </w:r>
    </w:p>
    <w:p w:rsidR="00672F4E" w:rsidRPr="003F415B"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F415B">
        <w:rPr>
          <w:rFonts w:ascii="Times New Roman" w:hAnsi="Times New Roman" w:cs="Times New Roman"/>
          <w:sz w:val="28"/>
          <w:szCs w:val="28"/>
          <w:lang w:val="ro-RO"/>
        </w:rPr>
        <w:t xml:space="preserve">Extragere din sistem a tururor clarificarilor primite pentru proiectele </w:t>
      </w:r>
      <w:r>
        <w:rPr>
          <w:rFonts w:ascii="Times New Roman" w:hAnsi="Times New Roman" w:cs="Times New Roman"/>
          <w:sz w:val="28"/>
          <w:szCs w:val="28"/>
          <w:lang w:val="ro-RO"/>
        </w:rPr>
        <w:t>„</w:t>
      </w:r>
      <w:r w:rsidRPr="003F415B">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3F415B">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3F415B">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3F415B">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si Gara de V</w:t>
      </w:r>
      <w:r w:rsidRPr="003F415B">
        <w:rPr>
          <w:rFonts w:ascii="Times New Roman" w:hAnsi="Times New Roman" w:cs="Times New Roman"/>
          <w:sz w:val="28"/>
          <w:szCs w:val="28"/>
          <w:lang w:val="ro-RO"/>
        </w:rPr>
        <w:t>est (strada Libert</w:t>
      </w:r>
      <w:r>
        <w:rPr>
          <w:rFonts w:ascii="Times New Roman" w:hAnsi="Times New Roman" w:cs="Times New Roman"/>
          <w:sz w:val="28"/>
          <w:szCs w:val="28"/>
          <w:lang w:val="ro-RO"/>
        </w:rPr>
        <w:t>at</w:t>
      </w:r>
      <w:r w:rsidRPr="003F415B">
        <w:rPr>
          <w:rFonts w:ascii="Times New Roman" w:hAnsi="Times New Roman" w:cs="Times New Roman"/>
          <w:sz w:val="28"/>
          <w:szCs w:val="28"/>
          <w:lang w:val="ro-RO"/>
        </w:rPr>
        <w:t xml:space="preserve">ii), inclusiv </w:t>
      </w:r>
      <w:r w:rsidRPr="003F415B">
        <w:rPr>
          <w:rFonts w:ascii="Times New Roman" w:hAnsi="Times New Roman" w:cs="Times New Roman"/>
          <w:sz w:val="28"/>
          <w:szCs w:val="28"/>
          <w:lang w:val="ro-RO"/>
        </w:rPr>
        <w:lastRenderedPageBreak/>
        <w:t>lucr</w:t>
      </w:r>
      <w:r>
        <w:rPr>
          <w:rFonts w:ascii="Times New Roman" w:hAnsi="Times New Roman" w:cs="Times New Roman"/>
          <w:sz w:val="28"/>
          <w:szCs w:val="28"/>
          <w:lang w:val="ro-RO"/>
        </w:rPr>
        <w:t>a</w:t>
      </w:r>
      <w:r w:rsidRPr="003F415B">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3F415B">
        <w:rPr>
          <w:rFonts w:ascii="Times New Roman" w:hAnsi="Times New Roman" w:cs="Times New Roman"/>
          <w:sz w:val="28"/>
          <w:szCs w:val="28"/>
          <w:lang w:val="ro-RO"/>
        </w:rPr>
        <w:t>rilor</w:t>
      </w:r>
      <w:r>
        <w:rPr>
          <w:rFonts w:ascii="Times New Roman" w:hAnsi="Times New Roman" w:cs="Times New Roman"/>
          <w:sz w:val="28"/>
          <w:szCs w:val="28"/>
          <w:lang w:val="ro-RO"/>
        </w:rPr>
        <w:t>”</w:t>
      </w:r>
      <w:r w:rsidRPr="003F415B">
        <w:rPr>
          <w:rFonts w:ascii="Times New Roman" w:hAnsi="Times New Roman" w:cs="Times New Roman"/>
          <w:sz w:val="28"/>
          <w:szCs w:val="28"/>
          <w:lang w:val="ro-RO"/>
        </w:rPr>
        <w:t xml:space="preserve"> – Etapa I si Etapa II</w:t>
      </w:r>
      <w:r>
        <w:rPr>
          <w:rFonts w:ascii="Times New Roman" w:hAnsi="Times New Roman" w:cs="Times New Roman"/>
          <w:sz w:val="28"/>
          <w:szCs w:val="28"/>
          <w:lang w:val="ro-RO"/>
        </w:rPr>
        <w:t>;</w:t>
      </w:r>
    </w:p>
    <w:p w:rsidR="00672F4E" w:rsidRPr="003F415B"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F415B">
        <w:rPr>
          <w:rFonts w:ascii="Times New Roman" w:hAnsi="Times New Roman" w:cs="Times New Roman"/>
          <w:sz w:val="28"/>
          <w:szCs w:val="28"/>
          <w:lang w:val="ro-RO"/>
        </w:rPr>
        <w:t xml:space="preserve">Verificare Raport final Vintage House of Ruth in cadrul proiectului </w:t>
      </w:r>
      <w:r>
        <w:rPr>
          <w:rFonts w:ascii="Times New Roman" w:hAnsi="Times New Roman" w:cs="Times New Roman"/>
          <w:sz w:val="28"/>
          <w:szCs w:val="28"/>
          <w:lang w:val="ro-RO"/>
        </w:rPr>
        <w:t>„</w:t>
      </w:r>
      <w:r w:rsidRPr="003F415B">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3F415B">
        <w:rPr>
          <w:rFonts w:ascii="Times New Roman" w:hAnsi="Times New Roman" w:cs="Times New Roman"/>
          <w:sz w:val="28"/>
          <w:szCs w:val="28"/>
          <w:lang w:val="ro-RO"/>
        </w:rPr>
        <w:t xml:space="preserve"> si transmiterea neconcordantelor care reprezentan</w:t>
      </w:r>
      <w:r>
        <w:rPr>
          <w:rFonts w:ascii="Times New Roman" w:hAnsi="Times New Roman" w:cs="Times New Roman"/>
          <w:sz w:val="28"/>
          <w:szCs w:val="28"/>
          <w:lang w:val="ro-RO"/>
        </w:rPr>
        <w:t>t</w:t>
      </w:r>
      <w:r w:rsidRPr="003F415B">
        <w:rPr>
          <w:rFonts w:ascii="Times New Roman" w:hAnsi="Times New Roman" w:cs="Times New Roman"/>
          <w:sz w:val="28"/>
          <w:szCs w:val="28"/>
          <w:lang w:val="ro-RO"/>
        </w:rPr>
        <w:t>ul acestei firme</w:t>
      </w:r>
      <w:r>
        <w:rPr>
          <w:rFonts w:ascii="Times New Roman" w:hAnsi="Times New Roman" w:cs="Times New Roman"/>
          <w:sz w:val="28"/>
          <w:szCs w:val="28"/>
          <w:lang w:val="ro-RO"/>
        </w:rPr>
        <w:t>;</w:t>
      </w:r>
    </w:p>
    <w:p w:rsidR="00672F4E" w:rsidRPr="003F415B"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F415B">
        <w:rPr>
          <w:rFonts w:ascii="Times New Roman" w:hAnsi="Times New Roman" w:cs="Times New Roman"/>
          <w:sz w:val="28"/>
          <w:szCs w:val="28"/>
          <w:lang w:val="ro-RO"/>
        </w:rPr>
        <w:t>Refacere Anexa 4</w:t>
      </w:r>
      <w:r>
        <w:rPr>
          <w:rFonts w:ascii="Times New Roman" w:hAnsi="Times New Roman" w:cs="Times New Roman"/>
          <w:sz w:val="28"/>
          <w:szCs w:val="28"/>
          <w:lang w:val="ro-RO"/>
        </w:rPr>
        <w:t xml:space="preserve"> </w:t>
      </w:r>
      <w:r w:rsidRPr="003F415B">
        <w:rPr>
          <w:rFonts w:ascii="Times New Roman" w:hAnsi="Times New Roman" w:cs="Times New Roman"/>
          <w:sz w:val="28"/>
          <w:szCs w:val="28"/>
          <w:lang w:val="ro-RO"/>
        </w:rPr>
        <w:t xml:space="preserve">- Graficul cererilor de prefinantare/rambursare/plata pentru proiectul </w:t>
      </w:r>
      <w:r>
        <w:rPr>
          <w:rFonts w:ascii="Times New Roman" w:hAnsi="Times New Roman" w:cs="Times New Roman"/>
          <w:sz w:val="28"/>
          <w:szCs w:val="28"/>
          <w:lang w:val="ro-RO"/>
        </w:rPr>
        <w:t>„</w:t>
      </w:r>
      <w:r w:rsidRPr="003F415B">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672F4E" w:rsidRPr="003F415B"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F415B">
        <w:rPr>
          <w:rFonts w:ascii="Times New Roman" w:hAnsi="Times New Roman" w:cs="Times New Roman"/>
          <w:sz w:val="28"/>
          <w:szCs w:val="28"/>
          <w:lang w:val="ro-RO"/>
        </w:rPr>
        <w:t xml:space="preserve">Intocmire Notificare pentru modificare grafic cereri de prefinantare/rambursare/plata pentru proiectul </w:t>
      </w:r>
      <w:r>
        <w:rPr>
          <w:rFonts w:ascii="Times New Roman" w:hAnsi="Times New Roman" w:cs="Times New Roman"/>
          <w:sz w:val="28"/>
          <w:szCs w:val="28"/>
          <w:lang w:val="ro-RO"/>
        </w:rPr>
        <w:t>„</w:t>
      </w:r>
      <w:r w:rsidRPr="003F415B">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672F4E" w:rsidRPr="00C3448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3448E">
        <w:rPr>
          <w:rFonts w:ascii="Times New Roman" w:hAnsi="Times New Roman" w:cs="Times New Roman"/>
          <w:sz w:val="28"/>
          <w:szCs w:val="28"/>
          <w:lang w:val="ro-RO"/>
        </w:rPr>
        <w:t>Intocmire referat pentru rechizite</w:t>
      </w:r>
      <w:r>
        <w:rPr>
          <w:rFonts w:ascii="Times New Roman" w:hAnsi="Times New Roman" w:cs="Times New Roman"/>
          <w:sz w:val="28"/>
          <w:szCs w:val="28"/>
          <w:lang w:val="ro-RO"/>
        </w:rPr>
        <w:t>;</w:t>
      </w:r>
    </w:p>
    <w:p w:rsidR="00672F4E" w:rsidRPr="00C3448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w:t>
      </w:r>
      <w:r w:rsidRPr="00C3448E">
        <w:rPr>
          <w:rFonts w:ascii="Times New Roman" w:hAnsi="Times New Roman" w:cs="Times New Roman"/>
          <w:sz w:val="28"/>
          <w:szCs w:val="28"/>
          <w:lang w:val="ro-RO"/>
        </w:rPr>
        <w:t xml:space="preserve"> raport evaluare</w:t>
      </w:r>
      <w:r>
        <w:rPr>
          <w:rFonts w:ascii="Times New Roman" w:hAnsi="Times New Roman" w:cs="Times New Roman"/>
          <w:sz w:val="28"/>
          <w:szCs w:val="28"/>
          <w:lang w:val="ro-RO"/>
        </w:rPr>
        <w:t xml:space="preserve">; discutii </w:t>
      </w:r>
      <w:r w:rsidRPr="00C3448E">
        <w:rPr>
          <w:rFonts w:ascii="Times New Roman" w:hAnsi="Times New Roman" w:cs="Times New Roman"/>
          <w:sz w:val="28"/>
          <w:szCs w:val="28"/>
          <w:lang w:val="ro-RO"/>
        </w:rPr>
        <w:t>S</w:t>
      </w:r>
      <w:r>
        <w:rPr>
          <w:rFonts w:ascii="Times New Roman" w:hAnsi="Times New Roman" w:cs="Times New Roman"/>
          <w:sz w:val="28"/>
          <w:szCs w:val="28"/>
          <w:lang w:val="ro-RO"/>
        </w:rPr>
        <w:t>erviciul</w:t>
      </w:r>
      <w:r w:rsidRPr="00C3448E">
        <w:rPr>
          <w:rFonts w:ascii="Times New Roman" w:hAnsi="Times New Roman" w:cs="Times New Roman"/>
          <w:sz w:val="28"/>
          <w:szCs w:val="28"/>
          <w:lang w:val="ro-RO"/>
        </w:rPr>
        <w:t xml:space="preserve"> Intabulari Bunuri si S</w:t>
      </w:r>
      <w:r>
        <w:rPr>
          <w:rFonts w:ascii="Times New Roman" w:hAnsi="Times New Roman" w:cs="Times New Roman"/>
          <w:sz w:val="28"/>
          <w:szCs w:val="28"/>
          <w:lang w:val="ro-RO"/>
        </w:rPr>
        <w:t>erviciul</w:t>
      </w:r>
      <w:r w:rsidRPr="00C3448E">
        <w:rPr>
          <w:rFonts w:ascii="Times New Roman" w:hAnsi="Times New Roman" w:cs="Times New Roman"/>
          <w:sz w:val="28"/>
          <w:szCs w:val="28"/>
          <w:lang w:val="ro-RO"/>
        </w:rPr>
        <w:t xml:space="preserve"> Resurse Umane </w:t>
      </w:r>
      <w:r>
        <w:rPr>
          <w:rFonts w:ascii="Times New Roman" w:hAnsi="Times New Roman" w:cs="Times New Roman"/>
          <w:sz w:val="28"/>
          <w:szCs w:val="28"/>
          <w:lang w:val="ro-RO"/>
        </w:rPr>
        <w:t>pentru</w:t>
      </w:r>
      <w:r w:rsidRPr="00C3448E">
        <w:rPr>
          <w:rFonts w:ascii="Times New Roman" w:hAnsi="Times New Roman" w:cs="Times New Roman"/>
          <w:sz w:val="28"/>
          <w:szCs w:val="28"/>
          <w:lang w:val="ro-RO"/>
        </w:rPr>
        <w:t xml:space="preserve"> definitivar</w:t>
      </w:r>
      <w:r>
        <w:rPr>
          <w:rFonts w:ascii="Times New Roman" w:hAnsi="Times New Roman" w:cs="Times New Roman"/>
          <w:sz w:val="28"/>
          <w:szCs w:val="28"/>
          <w:lang w:val="ro-RO"/>
        </w:rPr>
        <w:t>e</w:t>
      </w:r>
      <w:r w:rsidRPr="00C3448E">
        <w:rPr>
          <w:rFonts w:ascii="Times New Roman" w:hAnsi="Times New Roman" w:cs="Times New Roman"/>
          <w:sz w:val="28"/>
          <w:szCs w:val="28"/>
          <w:lang w:val="ro-RO"/>
        </w:rPr>
        <w:t xml:space="preserve"> rap</w:t>
      </w:r>
      <w:r>
        <w:rPr>
          <w:rFonts w:ascii="Times New Roman" w:hAnsi="Times New Roman" w:cs="Times New Roman"/>
          <w:sz w:val="28"/>
          <w:szCs w:val="28"/>
          <w:lang w:val="ro-RO"/>
        </w:rPr>
        <w:t xml:space="preserve">ort </w:t>
      </w:r>
      <w:r w:rsidRPr="00C3448E">
        <w:rPr>
          <w:rFonts w:ascii="Times New Roman" w:hAnsi="Times New Roman" w:cs="Times New Roman"/>
          <w:sz w:val="28"/>
          <w:szCs w:val="28"/>
          <w:lang w:val="ro-RO"/>
        </w:rPr>
        <w:t>evaluare</w:t>
      </w:r>
      <w:r>
        <w:rPr>
          <w:rFonts w:ascii="Times New Roman" w:hAnsi="Times New Roman" w:cs="Times New Roman"/>
          <w:sz w:val="28"/>
          <w:szCs w:val="28"/>
          <w:lang w:val="ro-RO"/>
        </w:rPr>
        <w:t>;</w:t>
      </w:r>
    </w:p>
    <w:p w:rsidR="00672F4E" w:rsidRPr="00C3448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3448E">
        <w:rPr>
          <w:rFonts w:ascii="Times New Roman" w:hAnsi="Times New Roman" w:cs="Times New Roman"/>
          <w:sz w:val="28"/>
          <w:szCs w:val="28"/>
          <w:lang w:val="ro-RO"/>
        </w:rPr>
        <w:t>Utilizare aplicatie MySMIS</w:t>
      </w:r>
      <w:r>
        <w:rPr>
          <w:rFonts w:ascii="Times New Roman" w:hAnsi="Times New Roman" w:cs="Times New Roman"/>
          <w:sz w:val="28"/>
          <w:szCs w:val="28"/>
          <w:lang w:val="ro-RO"/>
        </w:rPr>
        <w:t xml:space="preserve"> </w:t>
      </w:r>
      <w:r w:rsidRPr="00C3448E">
        <w:rPr>
          <w:rFonts w:ascii="Times New Roman" w:hAnsi="Times New Roman" w:cs="Times New Roman"/>
          <w:sz w:val="28"/>
          <w:szCs w:val="28"/>
          <w:lang w:val="ro-RO"/>
        </w:rPr>
        <w:t>- verificare etape proiect str.</w:t>
      </w:r>
      <w:r>
        <w:rPr>
          <w:rFonts w:ascii="Times New Roman" w:hAnsi="Times New Roman" w:cs="Times New Roman"/>
          <w:sz w:val="28"/>
          <w:szCs w:val="28"/>
          <w:lang w:val="ro-RO"/>
        </w:rPr>
        <w:t xml:space="preserve"> </w:t>
      </w:r>
      <w:r w:rsidRPr="00C3448E">
        <w:rPr>
          <w:rFonts w:ascii="Times New Roman" w:hAnsi="Times New Roman" w:cs="Times New Roman"/>
          <w:sz w:val="28"/>
          <w:szCs w:val="28"/>
          <w:lang w:val="ro-RO"/>
        </w:rPr>
        <w:t>Libertatii</w:t>
      </w:r>
      <w:r>
        <w:rPr>
          <w:rFonts w:ascii="Times New Roman" w:hAnsi="Times New Roman" w:cs="Times New Roman"/>
          <w:sz w:val="28"/>
          <w:szCs w:val="28"/>
          <w:lang w:val="ro-RO"/>
        </w:rPr>
        <w:t>;</w:t>
      </w:r>
    </w:p>
    <w:p w:rsidR="00672F4E" w:rsidRPr="00C3448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3448E">
        <w:rPr>
          <w:rFonts w:ascii="Times New Roman" w:hAnsi="Times New Roman" w:cs="Times New Roman"/>
          <w:sz w:val="28"/>
          <w:szCs w:val="28"/>
          <w:lang w:val="ro-RO"/>
        </w:rPr>
        <w:t>Verificare documente necesare in vederea platii unei facturi</w:t>
      </w:r>
      <w:r>
        <w:rPr>
          <w:rFonts w:ascii="Times New Roman" w:hAnsi="Times New Roman" w:cs="Times New Roman"/>
          <w:sz w:val="28"/>
          <w:szCs w:val="28"/>
          <w:lang w:val="ro-RO"/>
        </w:rPr>
        <w:t>;</w:t>
      </w:r>
    </w:p>
    <w:p w:rsidR="00672F4E" w:rsidRPr="00C3448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3448E">
        <w:rPr>
          <w:rFonts w:ascii="Times New Roman" w:hAnsi="Times New Roman" w:cs="Times New Roman"/>
          <w:sz w:val="28"/>
          <w:szCs w:val="28"/>
          <w:lang w:val="ro-RO"/>
        </w:rPr>
        <w:t>Completare raport GAL</w:t>
      </w:r>
      <w:r>
        <w:rPr>
          <w:rFonts w:ascii="Times New Roman" w:hAnsi="Times New Roman" w:cs="Times New Roman"/>
          <w:sz w:val="28"/>
          <w:szCs w:val="28"/>
          <w:lang w:val="ro-RO"/>
        </w:rPr>
        <w:t>;</w:t>
      </w:r>
    </w:p>
    <w:p w:rsidR="00672F4E" w:rsidRPr="00C3448E" w:rsidRDefault="00672F4E" w:rsidP="00672F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3448E">
        <w:rPr>
          <w:rFonts w:ascii="Times New Roman" w:hAnsi="Times New Roman" w:cs="Times New Roman"/>
          <w:sz w:val="28"/>
          <w:szCs w:val="28"/>
          <w:lang w:val="ro-RO"/>
        </w:rPr>
        <w:t>Redactare procese verbale</w:t>
      </w:r>
      <w:r>
        <w:rPr>
          <w:rFonts w:ascii="Times New Roman" w:hAnsi="Times New Roman" w:cs="Times New Roman"/>
          <w:sz w:val="28"/>
          <w:szCs w:val="28"/>
          <w:lang w:val="ro-RO"/>
        </w:rPr>
        <w:t>;</w:t>
      </w:r>
    </w:p>
    <w:p w:rsidR="00672F4E" w:rsidRPr="000D3444" w:rsidRDefault="00672F4E" w:rsidP="00672F4E">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B03DC" w:rsidRDefault="007B03DC" w:rsidP="00655A30">
      <w:pPr>
        <w:spacing w:after="0" w:line="240" w:lineRule="auto"/>
        <w:jc w:val="both"/>
        <w:rPr>
          <w:rFonts w:ascii="Times New Roman" w:hAnsi="Times New Roman" w:cs="Times New Roman"/>
          <w:b/>
          <w:sz w:val="28"/>
          <w:szCs w:val="28"/>
        </w:rPr>
      </w:pPr>
      <w:bookmarkStart w:id="153" w:name="_GoBack"/>
      <w:bookmarkEnd w:id="153"/>
    </w:p>
    <w:sectPr w:rsidR="007B03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E72" w:rsidRDefault="00363E72" w:rsidP="003F1544">
      <w:pPr>
        <w:spacing w:after="0" w:line="240" w:lineRule="auto"/>
      </w:pPr>
      <w:r>
        <w:separator/>
      </w:r>
    </w:p>
  </w:endnote>
  <w:endnote w:type="continuationSeparator" w:id="0">
    <w:p w:rsidR="00363E72" w:rsidRDefault="00363E72"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ud untenia">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E72" w:rsidRDefault="00363E72" w:rsidP="003F1544">
      <w:pPr>
        <w:spacing w:after="0" w:line="240" w:lineRule="auto"/>
      </w:pPr>
      <w:r>
        <w:separator/>
      </w:r>
    </w:p>
  </w:footnote>
  <w:footnote w:type="continuationSeparator" w:id="0">
    <w:p w:rsidR="00363E72" w:rsidRDefault="00363E72"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10EB0"/>
    <w:multiLevelType w:val="multilevel"/>
    <w:tmpl w:val="3C54DDA8"/>
    <w:lvl w:ilvl="0">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CAF45BD"/>
    <w:multiLevelType w:val="hybridMultilevel"/>
    <w:tmpl w:val="6820133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5669F8"/>
    <w:multiLevelType w:val="hybridMultilevel"/>
    <w:tmpl w:val="93A80C22"/>
    <w:lvl w:ilvl="0" w:tplc="B81EFC4C">
      <w:start w:val="11"/>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9"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4A91094"/>
    <w:multiLevelType w:val="multilevel"/>
    <w:tmpl w:val="6EBA3904"/>
    <w:lvl w:ilvl="0">
      <w:start w:val="1"/>
      <w:numFmt w:val="decimal"/>
      <w:lvlText w:val="%1."/>
      <w:lvlJc w:val="left"/>
      <w:pPr>
        <w:ind w:left="1440" w:hanging="360"/>
      </w:p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12"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A4906"/>
    <w:multiLevelType w:val="hybridMultilevel"/>
    <w:tmpl w:val="474478FC"/>
    <w:lvl w:ilvl="0" w:tplc="F372F9A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67334"/>
    <w:multiLevelType w:val="hybridMultilevel"/>
    <w:tmpl w:val="8598AB9E"/>
    <w:lvl w:ilvl="0" w:tplc="5646373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6B1604E"/>
    <w:multiLevelType w:val="hybridMultilevel"/>
    <w:tmpl w:val="1F6E4596"/>
    <w:lvl w:ilvl="0" w:tplc="495CB53E">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7"/>
  </w:num>
  <w:num w:numId="4">
    <w:abstractNumId w:val="15"/>
  </w:num>
  <w:num w:numId="5">
    <w:abstractNumId w:val="19"/>
  </w:num>
  <w:num w:numId="6">
    <w:abstractNumId w:val="2"/>
  </w:num>
  <w:num w:numId="7">
    <w:abstractNumId w:val="14"/>
  </w:num>
  <w:num w:numId="8">
    <w:abstractNumId w:val="18"/>
  </w:num>
  <w:num w:numId="9">
    <w:abstractNumId w:val="12"/>
  </w:num>
  <w:num w:numId="10">
    <w:abstractNumId w:val="20"/>
  </w:num>
  <w:num w:numId="11">
    <w:abstractNumId w:val="8"/>
  </w:num>
  <w:num w:numId="12">
    <w:abstractNumId w:val="3"/>
  </w:num>
  <w:num w:numId="13">
    <w:abstractNumId w:val="4"/>
  </w:num>
  <w:num w:numId="14">
    <w:abstractNumId w:val="10"/>
  </w:num>
  <w:num w:numId="15">
    <w:abstractNumId w:val="13"/>
  </w:num>
  <w:num w:numId="16">
    <w:abstractNumId w:val="9"/>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2"/>
  </w:num>
  <w:num w:numId="20">
    <w:abstractNumId w:val="25"/>
  </w:num>
  <w:num w:numId="21">
    <w:abstractNumId w:val="24"/>
  </w:num>
  <w:num w:numId="22">
    <w:abstractNumId w:val="0"/>
  </w:num>
  <w:num w:numId="23">
    <w:abstractNumId w:val="5"/>
  </w:num>
  <w:num w:numId="24">
    <w:abstractNumId w:val="16"/>
  </w:num>
  <w:num w:numId="25">
    <w:abstractNumId w:val="21"/>
  </w:num>
  <w:num w:numId="26">
    <w:abstractNumId w:val="6"/>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prea Mihaela">
    <w15:presenceInfo w15:providerId="AD" w15:userId="S-1-5-21-710947539-150554410-1167487308-99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370A"/>
    <w:rsid w:val="000051D7"/>
    <w:rsid w:val="00005B46"/>
    <w:rsid w:val="0001460D"/>
    <w:rsid w:val="000161D2"/>
    <w:rsid w:val="0002109A"/>
    <w:rsid w:val="00022915"/>
    <w:rsid w:val="00026E70"/>
    <w:rsid w:val="00032AAA"/>
    <w:rsid w:val="00053703"/>
    <w:rsid w:val="000603A4"/>
    <w:rsid w:val="00064019"/>
    <w:rsid w:val="00065BE5"/>
    <w:rsid w:val="0006634E"/>
    <w:rsid w:val="00067136"/>
    <w:rsid w:val="00074708"/>
    <w:rsid w:val="0008457C"/>
    <w:rsid w:val="00085585"/>
    <w:rsid w:val="00086852"/>
    <w:rsid w:val="000906A0"/>
    <w:rsid w:val="000A7026"/>
    <w:rsid w:val="000B1456"/>
    <w:rsid w:val="000C7762"/>
    <w:rsid w:val="000D3001"/>
    <w:rsid w:val="000D5382"/>
    <w:rsid w:val="000D6022"/>
    <w:rsid w:val="000D7ABD"/>
    <w:rsid w:val="000E51E5"/>
    <w:rsid w:val="000F3390"/>
    <w:rsid w:val="001070CD"/>
    <w:rsid w:val="00112A9D"/>
    <w:rsid w:val="001138BC"/>
    <w:rsid w:val="00113AC5"/>
    <w:rsid w:val="00114229"/>
    <w:rsid w:val="00115563"/>
    <w:rsid w:val="001212DB"/>
    <w:rsid w:val="00122557"/>
    <w:rsid w:val="001310C6"/>
    <w:rsid w:val="001439ED"/>
    <w:rsid w:val="00150297"/>
    <w:rsid w:val="00153789"/>
    <w:rsid w:val="00153D11"/>
    <w:rsid w:val="00154A62"/>
    <w:rsid w:val="00163E66"/>
    <w:rsid w:val="00170F9E"/>
    <w:rsid w:val="00172D4D"/>
    <w:rsid w:val="00180C63"/>
    <w:rsid w:val="00183D0E"/>
    <w:rsid w:val="00197EDE"/>
    <w:rsid w:val="001A0D48"/>
    <w:rsid w:val="001A3AC0"/>
    <w:rsid w:val="001B1464"/>
    <w:rsid w:val="001B38D1"/>
    <w:rsid w:val="001C2EBB"/>
    <w:rsid w:val="001C3828"/>
    <w:rsid w:val="001E02B3"/>
    <w:rsid w:val="001F02B2"/>
    <w:rsid w:val="001F30C1"/>
    <w:rsid w:val="001F471F"/>
    <w:rsid w:val="0020099A"/>
    <w:rsid w:val="00202E9C"/>
    <w:rsid w:val="00217526"/>
    <w:rsid w:val="002221D7"/>
    <w:rsid w:val="00224326"/>
    <w:rsid w:val="00224CE6"/>
    <w:rsid w:val="002250DC"/>
    <w:rsid w:val="00227725"/>
    <w:rsid w:val="00230D55"/>
    <w:rsid w:val="00233E60"/>
    <w:rsid w:val="002400E5"/>
    <w:rsid w:val="00240824"/>
    <w:rsid w:val="00244FF9"/>
    <w:rsid w:val="00253FAC"/>
    <w:rsid w:val="00261E68"/>
    <w:rsid w:val="00263B85"/>
    <w:rsid w:val="002708F2"/>
    <w:rsid w:val="00272017"/>
    <w:rsid w:val="00274370"/>
    <w:rsid w:val="00280924"/>
    <w:rsid w:val="0028176E"/>
    <w:rsid w:val="00282DD7"/>
    <w:rsid w:val="00287C5A"/>
    <w:rsid w:val="0029592E"/>
    <w:rsid w:val="002A0706"/>
    <w:rsid w:val="002A18E5"/>
    <w:rsid w:val="002A21AF"/>
    <w:rsid w:val="002E26F7"/>
    <w:rsid w:val="002E2F3A"/>
    <w:rsid w:val="002E53AF"/>
    <w:rsid w:val="002F4DAD"/>
    <w:rsid w:val="00303585"/>
    <w:rsid w:val="003100B0"/>
    <w:rsid w:val="00317B73"/>
    <w:rsid w:val="00332152"/>
    <w:rsid w:val="003328BB"/>
    <w:rsid w:val="0034025D"/>
    <w:rsid w:val="003417B7"/>
    <w:rsid w:val="00345192"/>
    <w:rsid w:val="0034763A"/>
    <w:rsid w:val="00363E72"/>
    <w:rsid w:val="00372691"/>
    <w:rsid w:val="003735CD"/>
    <w:rsid w:val="00373C84"/>
    <w:rsid w:val="00375578"/>
    <w:rsid w:val="00376F80"/>
    <w:rsid w:val="003812E1"/>
    <w:rsid w:val="003819DE"/>
    <w:rsid w:val="003A69D9"/>
    <w:rsid w:val="003B7A2F"/>
    <w:rsid w:val="003C0B9E"/>
    <w:rsid w:val="003C5435"/>
    <w:rsid w:val="003C5E9C"/>
    <w:rsid w:val="003C723F"/>
    <w:rsid w:val="003F1544"/>
    <w:rsid w:val="004049A4"/>
    <w:rsid w:val="0040646E"/>
    <w:rsid w:val="004071ED"/>
    <w:rsid w:val="00412274"/>
    <w:rsid w:val="0041529A"/>
    <w:rsid w:val="00430A13"/>
    <w:rsid w:val="004347D6"/>
    <w:rsid w:val="00434BB2"/>
    <w:rsid w:val="004562A5"/>
    <w:rsid w:val="0046020A"/>
    <w:rsid w:val="00471475"/>
    <w:rsid w:val="0047416B"/>
    <w:rsid w:val="00481AA6"/>
    <w:rsid w:val="00482672"/>
    <w:rsid w:val="00483D8F"/>
    <w:rsid w:val="0049092B"/>
    <w:rsid w:val="0049185D"/>
    <w:rsid w:val="004B088E"/>
    <w:rsid w:val="004C08A4"/>
    <w:rsid w:val="004C56E3"/>
    <w:rsid w:val="004D4C26"/>
    <w:rsid w:val="004D6AEF"/>
    <w:rsid w:val="004E6D48"/>
    <w:rsid w:val="004F04D7"/>
    <w:rsid w:val="004F129E"/>
    <w:rsid w:val="004F3B92"/>
    <w:rsid w:val="004F4F12"/>
    <w:rsid w:val="004F6A14"/>
    <w:rsid w:val="00503CBC"/>
    <w:rsid w:val="00507B10"/>
    <w:rsid w:val="0053049C"/>
    <w:rsid w:val="005400C9"/>
    <w:rsid w:val="00541D67"/>
    <w:rsid w:val="00543C57"/>
    <w:rsid w:val="00546709"/>
    <w:rsid w:val="00547024"/>
    <w:rsid w:val="005565C0"/>
    <w:rsid w:val="005605A1"/>
    <w:rsid w:val="00571074"/>
    <w:rsid w:val="00573456"/>
    <w:rsid w:val="00584168"/>
    <w:rsid w:val="00597ED7"/>
    <w:rsid w:val="005A353D"/>
    <w:rsid w:val="005A4183"/>
    <w:rsid w:val="005B557F"/>
    <w:rsid w:val="005C08AA"/>
    <w:rsid w:val="005C365A"/>
    <w:rsid w:val="005D2C72"/>
    <w:rsid w:val="005E0EF0"/>
    <w:rsid w:val="005E11A8"/>
    <w:rsid w:val="005E2234"/>
    <w:rsid w:val="005E7558"/>
    <w:rsid w:val="005E7B64"/>
    <w:rsid w:val="005F245F"/>
    <w:rsid w:val="005F5886"/>
    <w:rsid w:val="006058C1"/>
    <w:rsid w:val="00606645"/>
    <w:rsid w:val="00606F42"/>
    <w:rsid w:val="00606FA6"/>
    <w:rsid w:val="0060792D"/>
    <w:rsid w:val="006128EF"/>
    <w:rsid w:val="00612C35"/>
    <w:rsid w:val="006144AF"/>
    <w:rsid w:val="006159DC"/>
    <w:rsid w:val="00632693"/>
    <w:rsid w:val="00635B6A"/>
    <w:rsid w:val="006361D7"/>
    <w:rsid w:val="00655A30"/>
    <w:rsid w:val="00657679"/>
    <w:rsid w:val="00661815"/>
    <w:rsid w:val="006635BC"/>
    <w:rsid w:val="00664050"/>
    <w:rsid w:val="00664625"/>
    <w:rsid w:val="00672F4E"/>
    <w:rsid w:val="006731C8"/>
    <w:rsid w:val="0068309A"/>
    <w:rsid w:val="00683A54"/>
    <w:rsid w:val="00690811"/>
    <w:rsid w:val="00693AC0"/>
    <w:rsid w:val="00694029"/>
    <w:rsid w:val="00697716"/>
    <w:rsid w:val="006A708E"/>
    <w:rsid w:val="006B428F"/>
    <w:rsid w:val="006B6A14"/>
    <w:rsid w:val="006B7478"/>
    <w:rsid w:val="006C3F28"/>
    <w:rsid w:val="006C5AF2"/>
    <w:rsid w:val="006D3F50"/>
    <w:rsid w:val="006D798C"/>
    <w:rsid w:val="006E270C"/>
    <w:rsid w:val="006E4108"/>
    <w:rsid w:val="006E7F2B"/>
    <w:rsid w:val="006F3363"/>
    <w:rsid w:val="006F5D02"/>
    <w:rsid w:val="006F5E0A"/>
    <w:rsid w:val="006F661D"/>
    <w:rsid w:val="0070116A"/>
    <w:rsid w:val="007015FB"/>
    <w:rsid w:val="00704FDC"/>
    <w:rsid w:val="00720E54"/>
    <w:rsid w:val="0072149F"/>
    <w:rsid w:val="00722B3D"/>
    <w:rsid w:val="00723034"/>
    <w:rsid w:val="00724B80"/>
    <w:rsid w:val="00730322"/>
    <w:rsid w:val="007311F9"/>
    <w:rsid w:val="007426C1"/>
    <w:rsid w:val="007505BC"/>
    <w:rsid w:val="0075555E"/>
    <w:rsid w:val="00756826"/>
    <w:rsid w:val="007665E5"/>
    <w:rsid w:val="00770994"/>
    <w:rsid w:val="00771BE9"/>
    <w:rsid w:val="007720AF"/>
    <w:rsid w:val="00773C2D"/>
    <w:rsid w:val="007752FC"/>
    <w:rsid w:val="00780D5E"/>
    <w:rsid w:val="00785BDC"/>
    <w:rsid w:val="007910A9"/>
    <w:rsid w:val="007A382B"/>
    <w:rsid w:val="007A6604"/>
    <w:rsid w:val="007A6633"/>
    <w:rsid w:val="007A68AA"/>
    <w:rsid w:val="007B03DC"/>
    <w:rsid w:val="007B7FA7"/>
    <w:rsid w:val="007D4844"/>
    <w:rsid w:val="007F1631"/>
    <w:rsid w:val="00802BF6"/>
    <w:rsid w:val="00836587"/>
    <w:rsid w:val="00844462"/>
    <w:rsid w:val="0084596B"/>
    <w:rsid w:val="0085443E"/>
    <w:rsid w:val="0085451B"/>
    <w:rsid w:val="00860897"/>
    <w:rsid w:val="00867676"/>
    <w:rsid w:val="00867BAF"/>
    <w:rsid w:val="0087181E"/>
    <w:rsid w:val="00880EE5"/>
    <w:rsid w:val="00883462"/>
    <w:rsid w:val="00885221"/>
    <w:rsid w:val="00886FDE"/>
    <w:rsid w:val="008A028C"/>
    <w:rsid w:val="008A34E1"/>
    <w:rsid w:val="008B7209"/>
    <w:rsid w:val="008B781E"/>
    <w:rsid w:val="008C3E77"/>
    <w:rsid w:val="008D12BD"/>
    <w:rsid w:val="008E0785"/>
    <w:rsid w:val="008E2114"/>
    <w:rsid w:val="008E3A9C"/>
    <w:rsid w:val="008F3712"/>
    <w:rsid w:val="008F4494"/>
    <w:rsid w:val="008F7BAA"/>
    <w:rsid w:val="00905E06"/>
    <w:rsid w:val="00911F25"/>
    <w:rsid w:val="00914B7E"/>
    <w:rsid w:val="00921CA3"/>
    <w:rsid w:val="009243DA"/>
    <w:rsid w:val="009249A7"/>
    <w:rsid w:val="00927F61"/>
    <w:rsid w:val="009305B5"/>
    <w:rsid w:val="0093145C"/>
    <w:rsid w:val="00932291"/>
    <w:rsid w:val="00933622"/>
    <w:rsid w:val="00933958"/>
    <w:rsid w:val="00941D57"/>
    <w:rsid w:val="00944477"/>
    <w:rsid w:val="009517B3"/>
    <w:rsid w:val="00961BF4"/>
    <w:rsid w:val="0096303C"/>
    <w:rsid w:val="009775D9"/>
    <w:rsid w:val="009778D4"/>
    <w:rsid w:val="00982084"/>
    <w:rsid w:val="009835DA"/>
    <w:rsid w:val="009923AB"/>
    <w:rsid w:val="00996816"/>
    <w:rsid w:val="009A0BAC"/>
    <w:rsid w:val="009D0A2F"/>
    <w:rsid w:val="009D289C"/>
    <w:rsid w:val="009D39BB"/>
    <w:rsid w:val="009E5A1C"/>
    <w:rsid w:val="009E5A99"/>
    <w:rsid w:val="009E636A"/>
    <w:rsid w:val="009E7831"/>
    <w:rsid w:val="009F04A2"/>
    <w:rsid w:val="009F108D"/>
    <w:rsid w:val="009F40B2"/>
    <w:rsid w:val="00A0220F"/>
    <w:rsid w:val="00A051A8"/>
    <w:rsid w:val="00A06B51"/>
    <w:rsid w:val="00A11581"/>
    <w:rsid w:val="00A16C52"/>
    <w:rsid w:val="00A237ED"/>
    <w:rsid w:val="00A262C0"/>
    <w:rsid w:val="00A368A4"/>
    <w:rsid w:val="00A369ED"/>
    <w:rsid w:val="00A408CC"/>
    <w:rsid w:val="00A47ECC"/>
    <w:rsid w:val="00A53E9E"/>
    <w:rsid w:val="00A67EF3"/>
    <w:rsid w:val="00A746E4"/>
    <w:rsid w:val="00A77608"/>
    <w:rsid w:val="00A77A06"/>
    <w:rsid w:val="00A9718F"/>
    <w:rsid w:val="00AA147D"/>
    <w:rsid w:val="00AA4024"/>
    <w:rsid w:val="00AA710F"/>
    <w:rsid w:val="00AB0BFD"/>
    <w:rsid w:val="00AB1A11"/>
    <w:rsid w:val="00AB6447"/>
    <w:rsid w:val="00AB69C0"/>
    <w:rsid w:val="00AB6E95"/>
    <w:rsid w:val="00AC6B4B"/>
    <w:rsid w:val="00AD31F6"/>
    <w:rsid w:val="00AD3736"/>
    <w:rsid w:val="00AD48BF"/>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A42D5"/>
    <w:rsid w:val="00BB2D5A"/>
    <w:rsid w:val="00BC3336"/>
    <w:rsid w:val="00BE17FF"/>
    <w:rsid w:val="00BE1DAA"/>
    <w:rsid w:val="00BE4DAE"/>
    <w:rsid w:val="00BE504A"/>
    <w:rsid w:val="00BF320E"/>
    <w:rsid w:val="00BF5AA7"/>
    <w:rsid w:val="00C00E0E"/>
    <w:rsid w:val="00C120A4"/>
    <w:rsid w:val="00C2192A"/>
    <w:rsid w:val="00C25014"/>
    <w:rsid w:val="00C25697"/>
    <w:rsid w:val="00C44769"/>
    <w:rsid w:val="00C57DE9"/>
    <w:rsid w:val="00C771EB"/>
    <w:rsid w:val="00C77728"/>
    <w:rsid w:val="00C80D78"/>
    <w:rsid w:val="00C848DD"/>
    <w:rsid w:val="00C95385"/>
    <w:rsid w:val="00CA2309"/>
    <w:rsid w:val="00CA35E0"/>
    <w:rsid w:val="00CA57C1"/>
    <w:rsid w:val="00CA6D9D"/>
    <w:rsid w:val="00CB2642"/>
    <w:rsid w:val="00CB5058"/>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97BAA"/>
    <w:rsid w:val="00DA2146"/>
    <w:rsid w:val="00DA700E"/>
    <w:rsid w:val="00DB327A"/>
    <w:rsid w:val="00DB394C"/>
    <w:rsid w:val="00DB5B48"/>
    <w:rsid w:val="00DC57B2"/>
    <w:rsid w:val="00DD246A"/>
    <w:rsid w:val="00DD698C"/>
    <w:rsid w:val="00DE1E52"/>
    <w:rsid w:val="00DE52A3"/>
    <w:rsid w:val="00DF0EEC"/>
    <w:rsid w:val="00DF3F26"/>
    <w:rsid w:val="00DF5F35"/>
    <w:rsid w:val="00DF764A"/>
    <w:rsid w:val="00E009B3"/>
    <w:rsid w:val="00E02D06"/>
    <w:rsid w:val="00E0457C"/>
    <w:rsid w:val="00E04918"/>
    <w:rsid w:val="00E07840"/>
    <w:rsid w:val="00E128DE"/>
    <w:rsid w:val="00E15FF3"/>
    <w:rsid w:val="00E16F79"/>
    <w:rsid w:val="00E2072D"/>
    <w:rsid w:val="00E23049"/>
    <w:rsid w:val="00E257F4"/>
    <w:rsid w:val="00E30410"/>
    <w:rsid w:val="00E31F78"/>
    <w:rsid w:val="00E402B4"/>
    <w:rsid w:val="00E4648A"/>
    <w:rsid w:val="00E53A51"/>
    <w:rsid w:val="00E71B2F"/>
    <w:rsid w:val="00E749AF"/>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F024E"/>
    <w:rsid w:val="00EF48A6"/>
    <w:rsid w:val="00EF6937"/>
    <w:rsid w:val="00F0395E"/>
    <w:rsid w:val="00F1494B"/>
    <w:rsid w:val="00F26B1D"/>
    <w:rsid w:val="00F27338"/>
    <w:rsid w:val="00F329B8"/>
    <w:rsid w:val="00F33E0E"/>
    <w:rsid w:val="00F35F9F"/>
    <w:rsid w:val="00F42471"/>
    <w:rsid w:val="00F472E8"/>
    <w:rsid w:val="00F4764B"/>
    <w:rsid w:val="00F54406"/>
    <w:rsid w:val="00F55A02"/>
    <w:rsid w:val="00F568C4"/>
    <w:rsid w:val="00F70C53"/>
    <w:rsid w:val="00F72735"/>
    <w:rsid w:val="00F86DF1"/>
    <w:rsid w:val="00F87E2E"/>
    <w:rsid w:val="00F92BAA"/>
    <w:rsid w:val="00F939EF"/>
    <w:rsid w:val="00FA203D"/>
    <w:rsid w:val="00FA4BD9"/>
    <w:rsid w:val="00FA65E8"/>
    <w:rsid w:val="00FB23F9"/>
    <w:rsid w:val="00FB31C1"/>
    <w:rsid w:val="00FB6AC2"/>
    <w:rsid w:val="00FC3B91"/>
    <w:rsid w:val="00FC5509"/>
    <w:rsid w:val="00FD35FD"/>
    <w:rsid w:val="00FD61B9"/>
    <w:rsid w:val="00FD7B49"/>
    <w:rsid w:val="00FE0BB4"/>
    <w:rsid w:val="00FE0E67"/>
    <w:rsid w:val="00FE3D07"/>
    <w:rsid w:val="00FF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drept.ro/DocumentView.aspx?DocumentId=002110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26</Pages>
  <Words>9335</Words>
  <Characters>53214</Characters>
  <Application>Microsoft Office Word</Application>
  <DocSecurity>0</DocSecurity>
  <Lines>443</Lines>
  <Paragraphs>124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20</cp:revision>
  <dcterms:created xsi:type="dcterms:W3CDTF">2021-02-24T10:55:00Z</dcterms:created>
  <dcterms:modified xsi:type="dcterms:W3CDTF">2021-03-03T07:09:00Z</dcterms:modified>
</cp:coreProperties>
</file>